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72FD9" w14:textId="5986A80B" w:rsidR="00A07CE0" w:rsidRPr="00B8548D" w:rsidRDefault="00114444" w:rsidP="00020BC8">
      <w:pPr>
        <w:spacing w:after="0" w:line="240" w:lineRule="auto"/>
        <w:jc w:val="center"/>
        <w:rPr>
          <w:rFonts w:ascii="Times New Roman" w:eastAsia="Times New Roman" w:hAnsi="Times New Roman" w:cs="Times New Roman"/>
          <w:b/>
          <w:caps/>
          <w:sz w:val="24"/>
          <w:szCs w:val="24"/>
          <w:lang w:eastAsia="ru-RU"/>
        </w:rPr>
      </w:pPr>
      <w:bookmarkStart w:id="0" w:name="_GoBack"/>
      <w:bookmarkEnd w:id="0"/>
      <w:r w:rsidRPr="00B8548D">
        <w:rPr>
          <w:rFonts w:ascii="Times New Roman" w:eastAsia="Times New Roman" w:hAnsi="Times New Roman" w:cs="Times New Roman"/>
          <w:b/>
          <w:caps/>
          <w:sz w:val="24"/>
          <w:szCs w:val="24"/>
          <w:lang w:eastAsia="ru-RU"/>
        </w:rPr>
        <w:t xml:space="preserve">ПРОЕКТ </w:t>
      </w:r>
      <w:r w:rsidR="00A07CE0" w:rsidRPr="00B8548D">
        <w:rPr>
          <w:rFonts w:ascii="Times New Roman" w:eastAsia="Times New Roman" w:hAnsi="Times New Roman" w:cs="Times New Roman"/>
          <w:b/>
          <w:caps/>
          <w:sz w:val="24"/>
          <w:szCs w:val="24"/>
          <w:lang w:eastAsia="ru-RU"/>
        </w:rPr>
        <w:t>Договор</w:t>
      </w:r>
      <w:r w:rsidRPr="00B8548D">
        <w:rPr>
          <w:rFonts w:ascii="Times New Roman" w:eastAsia="Times New Roman" w:hAnsi="Times New Roman" w:cs="Times New Roman"/>
          <w:b/>
          <w:caps/>
          <w:sz w:val="24"/>
          <w:szCs w:val="24"/>
          <w:lang w:eastAsia="ru-RU"/>
        </w:rPr>
        <w:t>А</w:t>
      </w:r>
      <w:r w:rsidR="00F517BC" w:rsidRPr="00B8548D">
        <w:rPr>
          <w:rFonts w:ascii="Times New Roman" w:eastAsia="Times New Roman" w:hAnsi="Times New Roman" w:cs="Times New Roman"/>
          <w:b/>
          <w:caps/>
          <w:sz w:val="24"/>
          <w:szCs w:val="24"/>
          <w:lang w:eastAsia="ru-RU"/>
        </w:rPr>
        <w:t xml:space="preserve"> </w:t>
      </w:r>
    </w:p>
    <w:p w14:paraId="2E63CBAB" w14:textId="77777777" w:rsidR="00F517BC" w:rsidRPr="00B8548D" w:rsidRDefault="00F517BC" w:rsidP="00020BC8">
      <w:pPr>
        <w:spacing w:after="0" w:line="240" w:lineRule="auto"/>
        <w:jc w:val="center"/>
        <w:rPr>
          <w:rFonts w:ascii="Times New Roman" w:eastAsia="Times New Roman" w:hAnsi="Times New Roman" w:cs="Times New Roman"/>
          <w:b/>
          <w:caps/>
          <w:sz w:val="24"/>
          <w:szCs w:val="24"/>
          <w:lang w:eastAsia="ru-RU"/>
        </w:rPr>
      </w:pPr>
    </w:p>
    <w:p w14:paraId="5BBB3BD2" w14:textId="1FD40CAD" w:rsidR="009601F3" w:rsidRPr="00B8548D" w:rsidRDefault="00A07CE0" w:rsidP="00020BC8">
      <w:pPr>
        <w:shd w:val="clear" w:color="auto" w:fill="FFFFFF"/>
        <w:spacing w:after="0" w:line="240" w:lineRule="auto"/>
        <w:jc w:val="center"/>
        <w:rPr>
          <w:rFonts w:ascii="Times New Roman" w:eastAsia="Times New Roman" w:hAnsi="Times New Roman" w:cs="Times New Roman"/>
          <w:b/>
          <w:smallCaps/>
          <w:sz w:val="24"/>
          <w:szCs w:val="24"/>
          <w:lang w:eastAsia="ru-RU"/>
        </w:rPr>
      </w:pPr>
      <w:r w:rsidRPr="00B8548D">
        <w:rPr>
          <w:rFonts w:ascii="Times New Roman" w:eastAsia="Times New Roman" w:hAnsi="Times New Roman" w:cs="Times New Roman"/>
          <w:b/>
          <w:smallCaps/>
          <w:sz w:val="24"/>
          <w:szCs w:val="24"/>
          <w:lang w:eastAsia="ru-RU"/>
        </w:rPr>
        <w:t xml:space="preserve">на </w:t>
      </w:r>
      <w:r w:rsidR="00632754" w:rsidRPr="00B8548D">
        <w:rPr>
          <w:rFonts w:ascii="Times New Roman" w:eastAsia="Times New Roman" w:hAnsi="Times New Roman" w:cs="Times New Roman"/>
          <w:b/>
          <w:smallCaps/>
          <w:sz w:val="24"/>
          <w:szCs w:val="24"/>
          <w:lang w:eastAsia="ru-RU"/>
        </w:rPr>
        <w:t>поставк</w:t>
      </w:r>
      <w:r w:rsidR="00E87785" w:rsidRPr="00B8548D">
        <w:rPr>
          <w:rFonts w:ascii="Times New Roman" w:eastAsia="Times New Roman" w:hAnsi="Times New Roman" w:cs="Times New Roman"/>
          <w:b/>
          <w:smallCaps/>
          <w:sz w:val="24"/>
          <w:szCs w:val="24"/>
          <w:lang w:eastAsia="ru-RU"/>
        </w:rPr>
        <w:t xml:space="preserve">у </w:t>
      </w:r>
      <w:bookmarkStart w:id="1" w:name="_Hlk215481463"/>
      <w:r w:rsidR="00CD5493" w:rsidRPr="00B8548D">
        <w:rPr>
          <w:rFonts w:ascii="Times New Roman" w:eastAsia="Times New Roman" w:hAnsi="Times New Roman" w:cs="Times New Roman"/>
          <w:b/>
          <w:smallCaps/>
          <w:sz w:val="24"/>
          <w:szCs w:val="24"/>
          <w:lang w:eastAsia="ru-RU"/>
        </w:rPr>
        <w:t>навесных замков</w:t>
      </w:r>
      <w:bookmarkEnd w:id="1"/>
    </w:p>
    <w:p w14:paraId="2FC3FA1C" w14:textId="77777777" w:rsidR="00F517BC" w:rsidRPr="00B8548D" w:rsidRDefault="00F517BC" w:rsidP="00020BC8">
      <w:pPr>
        <w:shd w:val="clear" w:color="auto" w:fill="FFFFFF"/>
        <w:spacing w:after="0" w:line="240" w:lineRule="auto"/>
        <w:jc w:val="center"/>
        <w:rPr>
          <w:rFonts w:ascii="Times New Roman" w:eastAsia="Times New Roman" w:hAnsi="Times New Roman" w:cs="Times New Roman"/>
          <w:b/>
          <w:smallCaps/>
          <w:sz w:val="24"/>
          <w:szCs w:val="24"/>
          <w:lang w:eastAsia="ru-RU"/>
        </w:rPr>
      </w:pPr>
    </w:p>
    <w:p w14:paraId="32F7AB59" w14:textId="0C720AC5" w:rsidR="00F62B92" w:rsidRPr="00B8548D" w:rsidRDefault="00F62B92" w:rsidP="00020BC8">
      <w:pPr>
        <w:tabs>
          <w:tab w:val="right" w:pos="10205"/>
        </w:tabs>
        <w:spacing w:after="0" w:line="240" w:lineRule="auto"/>
        <w:jc w:val="both"/>
        <w:rPr>
          <w:rFonts w:ascii="Times New Roman" w:eastAsia="Times New Roman" w:hAnsi="Times New Roman" w:cs="Times New Roman"/>
          <w:sz w:val="24"/>
          <w:szCs w:val="24"/>
          <w:lang w:eastAsia="ru-RU"/>
        </w:rPr>
      </w:pPr>
      <w:bookmarkStart w:id="2" w:name="_Hlk503346813"/>
      <w:r w:rsidRPr="00B8548D">
        <w:rPr>
          <w:rFonts w:ascii="Times New Roman" w:eastAsia="Times New Roman" w:hAnsi="Times New Roman" w:cs="Times New Roman"/>
          <w:sz w:val="24"/>
          <w:szCs w:val="24"/>
          <w:lang w:eastAsia="ru-RU"/>
        </w:rPr>
        <w:t>г. Москва</w:t>
      </w:r>
      <w:r w:rsidRPr="00B8548D">
        <w:rPr>
          <w:rFonts w:ascii="Times New Roman" w:eastAsia="Times New Roman" w:hAnsi="Times New Roman" w:cs="Times New Roman"/>
          <w:sz w:val="24"/>
          <w:szCs w:val="24"/>
          <w:lang w:eastAsia="ru-RU"/>
        </w:rPr>
        <w:tab/>
        <w:t>«</w:t>
      </w:r>
      <w:r w:rsidR="005D3532" w:rsidRPr="00B8548D">
        <w:rPr>
          <w:rFonts w:ascii="Times New Roman" w:eastAsia="Times New Roman" w:hAnsi="Times New Roman" w:cs="Times New Roman"/>
          <w:sz w:val="24"/>
          <w:szCs w:val="24"/>
          <w:lang w:eastAsia="ru-RU"/>
        </w:rPr>
        <w:t>___</w:t>
      </w:r>
      <w:r w:rsidRPr="00B8548D">
        <w:rPr>
          <w:rFonts w:ascii="Times New Roman" w:eastAsia="Times New Roman" w:hAnsi="Times New Roman" w:cs="Times New Roman"/>
          <w:sz w:val="24"/>
          <w:szCs w:val="24"/>
          <w:lang w:eastAsia="ru-RU"/>
        </w:rPr>
        <w:t>»</w:t>
      </w:r>
      <w:r w:rsidR="00F36982" w:rsidRPr="00B8548D">
        <w:rPr>
          <w:rFonts w:ascii="Times New Roman" w:eastAsia="Times New Roman" w:hAnsi="Times New Roman" w:cs="Times New Roman"/>
          <w:sz w:val="24"/>
          <w:szCs w:val="24"/>
          <w:lang w:eastAsia="ru-RU"/>
        </w:rPr>
        <w:t xml:space="preserve"> </w:t>
      </w:r>
      <w:r w:rsidR="007C6CB2" w:rsidRPr="00B8548D">
        <w:rPr>
          <w:rFonts w:ascii="Times New Roman" w:eastAsia="Times New Roman" w:hAnsi="Times New Roman" w:cs="Times New Roman"/>
          <w:sz w:val="24"/>
          <w:szCs w:val="24"/>
          <w:lang w:eastAsia="ru-RU"/>
        </w:rPr>
        <w:t>_______________</w:t>
      </w:r>
      <w:r w:rsidR="00020BC8"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202</w:t>
      </w:r>
      <w:r w:rsidR="00F36982" w:rsidRPr="00B8548D">
        <w:rPr>
          <w:rFonts w:ascii="Times New Roman" w:eastAsia="Times New Roman" w:hAnsi="Times New Roman" w:cs="Times New Roman"/>
          <w:sz w:val="24"/>
          <w:szCs w:val="24"/>
          <w:lang w:eastAsia="ru-RU"/>
        </w:rPr>
        <w:t xml:space="preserve">5 </w:t>
      </w:r>
      <w:r w:rsidRPr="00B8548D">
        <w:rPr>
          <w:rFonts w:ascii="Times New Roman" w:eastAsia="Times New Roman" w:hAnsi="Times New Roman" w:cs="Times New Roman"/>
          <w:sz w:val="24"/>
          <w:szCs w:val="24"/>
          <w:lang w:eastAsia="ru-RU"/>
        </w:rPr>
        <w:t>г</w:t>
      </w:r>
      <w:r w:rsidR="009D1756" w:rsidRPr="00B8548D">
        <w:rPr>
          <w:rFonts w:ascii="Times New Roman" w:eastAsia="Times New Roman" w:hAnsi="Times New Roman" w:cs="Times New Roman"/>
          <w:sz w:val="24"/>
          <w:szCs w:val="24"/>
          <w:lang w:eastAsia="ru-RU"/>
        </w:rPr>
        <w:t>ода</w:t>
      </w:r>
    </w:p>
    <w:p w14:paraId="05525B23" w14:textId="1ECBA18D" w:rsidR="00694D75" w:rsidRDefault="00694D75" w:rsidP="00020BC8">
      <w:pPr>
        <w:tabs>
          <w:tab w:val="right" w:pos="10205"/>
        </w:tabs>
        <w:spacing w:after="0" w:line="240" w:lineRule="auto"/>
        <w:jc w:val="both"/>
        <w:rPr>
          <w:rFonts w:ascii="Times New Roman" w:eastAsia="Times New Roman" w:hAnsi="Times New Roman" w:cs="Times New Roman"/>
          <w:sz w:val="24"/>
          <w:szCs w:val="24"/>
          <w:lang w:eastAsia="ru-RU"/>
        </w:rPr>
      </w:pPr>
    </w:p>
    <w:p w14:paraId="05015347" w14:textId="77777777" w:rsidR="00F876B5" w:rsidRPr="00B8548D" w:rsidRDefault="00F876B5" w:rsidP="00020BC8">
      <w:pPr>
        <w:tabs>
          <w:tab w:val="right" w:pos="10205"/>
        </w:tabs>
        <w:spacing w:after="0" w:line="240" w:lineRule="auto"/>
        <w:jc w:val="both"/>
        <w:rPr>
          <w:rFonts w:ascii="Times New Roman" w:eastAsia="Times New Roman" w:hAnsi="Times New Roman" w:cs="Times New Roman"/>
          <w:sz w:val="24"/>
          <w:szCs w:val="24"/>
          <w:lang w:eastAsia="ru-RU"/>
        </w:rPr>
      </w:pPr>
    </w:p>
    <w:p w14:paraId="36A0E241" w14:textId="2B43756E" w:rsidR="00974837" w:rsidRDefault="00F36982">
      <w:pPr>
        <w:spacing w:after="0" w:line="240" w:lineRule="auto"/>
        <w:ind w:firstLine="709"/>
        <w:jc w:val="both"/>
        <w:rPr>
          <w:rFonts w:ascii="Times New Roman" w:eastAsia="Times New Roman" w:hAnsi="Times New Roman" w:cs="Times New Roman"/>
          <w:sz w:val="24"/>
          <w:szCs w:val="24"/>
          <w:lang w:eastAsia="ru-RU"/>
        </w:rPr>
      </w:pPr>
      <w:bookmarkStart w:id="3" w:name="_Hlk215481509"/>
      <w:r w:rsidRPr="00B8548D">
        <w:rPr>
          <w:rFonts w:ascii="Times New Roman" w:hAnsi="Times New Roman" w:cs="Times New Roman"/>
          <w:b/>
          <w:sz w:val="24"/>
          <w:szCs w:val="24"/>
        </w:rPr>
        <w:t>Автономная некоммерческая организация «</w:t>
      </w:r>
      <w:proofErr w:type="spellStart"/>
      <w:r w:rsidRPr="00B8548D">
        <w:rPr>
          <w:rFonts w:ascii="Times New Roman" w:hAnsi="Times New Roman" w:cs="Times New Roman"/>
          <w:b/>
          <w:sz w:val="24"/>
          <w:szCs w:val="24"/>
        </w:rPr>
        <w:t>Кинопарк</w:t>
      </w:r>
      <w:proofErr w:type="spellEnd"/>
      <w:r w:rsidRPr="00B8548D">
        <w:rPr>
          <w:rFonts w:ascii="Times New Roman" w:hAnsi="Times New Roman" w:cs="Times New Roman"/>
          <w:b/>
          <w:sz w:val="24"/>
          <w:szCs w:val="24"/>
        </w:rPr>
        <w:t xml:space="preserve">» </w:t>
      </w:r>
      <w:r w:rsidR="0049574C" w:rsidRPr="00B8548D">
        <w:rPr>
          <w:rFonts w:ascii="Times New Roman" w:eastAsia="Times New Roman" w:hAnsi="Times New Roman" w:cs="Times New Roman"/>
          <w:sz w:val="24"/>
          <w:szCs w:val="24"/>
          <w:lang w:eastAsia="ru-RU"/>
        </w:rPr>
        <w:t>(</w:t>
      </w:r>
      <w:r w:rsidRPr="00B8548D">
        <w:rPr>
          <w:rFonts w:ascii="Times New Roman" w:eastAsia="Times New Roman" w:hAnsi="Times New Roman" w:cs="Times New Roman"/>
          <w:sz w:val="24"/>
          <w:szCs w:val="24"/>
          <w:lang w:eastAsia="ru-RU"/>
        </w:rPr>
        <w:t>АНО «</w:t>
      </w:r>
      <w:proofErr w:type="spellStart"/>
      <w:r w:rsidRPr="00B8548D">
        <w:rPr>
          <w:rFonts w:ascii="Times New Roman" w:eastAsia="Times New Roman" w:hAnsi="Times New Roman" w:cs="Times New Roman"/>
          <w:sz w:val="24"/>
          <w:szCs w:val="24"/>
          <w:lang w:eastAsia="ru-RU"/>
        </w:rPr>
        <w:t>Кинопарк</w:t>
      </w:r>
      <w:proofErr w:type="spellEnd"/>
      <w:r w:rsidRPr="00B8548D">
        <w:rPr>
          <w:rFonts w:ascii="Times New Roman" w:eastAsia="Times New Roman" w:hAnsi="Times New Roman" w:cs="Times New Roman"/>
          <w:sz w:val="24"/>
          <w:szCs w:val="24"/>
          <w:lang w:eastAsia="ru-RU"/>
        </w:rPr>
        <w:t>»</w:t>
      </w:r>
      <w:r w:rsidR="0049574C" w:rsidRPr="00B8548D">
        <w:rPr>
          <w:rFonts w:ascii="Times New Roman" w:eastAsia="Times New Roman" w:hAnsi="Times New Roman" w:cs="Times New Roman"/>
          <w:sz w:val="24"/>
          <w:szCs w:val="24"/>
          <w:lang w:eastAsia="ru-RU"/>
        </w:rPr>
        <w:t>)</w:t>
      </w:r>
      <w:r w:rsidR="00A07CE0" w:rsidRPr="00B8548D">
        <w:rPr>
          <w:rFonts w:ascii="Times New Roman" w:eastAsia="Times New Roman" w:hAnsi="Times New Roman" w:cs="Times New Roman"/>
          <w:sz w:val="24"/>
          <w:szCs w:val="24"/>
          <w:lang w:eastAsia="ru-RU"/>
        </w:rPr>
        <w:t>, именуем</w:t>
      </w:r>
      <w:bookmarkEnd w:id="2"/>
      <w:r w:rsidR="009601F3" w:rsidRPr="00B8548D">
        <w:rPr>
          <w:rFonts w:ascii="Times New Roman" w:eastAsia="Times New Roman" w:hAnsi="Times New Roman" w:cs="Times New Roman"/>
          <w:sz w:val="24"/>
          <w:szCs w:val="24"/>
          <w:lang w:eastAsia="ru-RU"/>
        </w:rPr>
        <w:t>ая</w:t>
      </w:r>
      <w:r w:rsidR="00A07CE0" w:rsidRPr="00B8548D">
        <w:rPr>
          <w:rFonts w:ascii="Times New Roman" w:eastAsia="Times New Roman" w:hAnsi="Times New Roman" w:cs="Times New Roman"/>
          <w:sz w:val="24"/>
          <w:szCs w:val="24"/>
          <w:lang w:eastAsia="ru-RU"/>
        </w:rPr>
        <w:t xml:space="preserve"> в дальнейшем «</w:t>
      </w:r>
      <w:r w:rsidR="00A07CE0" w:rsidRPr="00B8548D">
        <w:rPr>
          <w:rFonts w:ascii="Times New Roman" w:eastAsia="Times New Roman" w:hAnsi="Times New Roman" w:cs="Times New Roman"/>
          <w:b/>
          <w:bCs/>
          <w:sz w:val="24"/>
          <w:szCs w:val="24"/>
          <w:lang w:eastAsia="ru-RU"/>
        </w:rPr>
        <w:t>Заказчик</w:t>
      </w:r>
      <w:r w:rsidR="00A07CE0" w:rsidRPr="00B8548D">
        <w:rPr>
          <w:rFonts w:ascii="Times New Roman" w:eastAsia="Times New Roman" w:hAnsi="Times New Roman" w:cs="Times New Roman"/>
          <w:sz w:val="24"/>
          <w:szCs w:val="24"/>
          <w:lang w:eastAsia="ru-RU"/>
        </w:rPr>
        <w:t xml:space="preserve">», в лице </w:t>
      </w:r>
      <w:r w:rsidR="00974837" w:rsidRPr="00974837">
        <w:rPr>
          <w:rFonts w:ascii="Times New Roman" w:eastAsia="Times New Roman" w:hAnsi="Times New Roman" w:cs="Times New Roman"/>
          <w:sz w:val="24"/>
          <w:szCs w:val="24"/>
          <w:lang w:eastAsia="ru-RU"/>
        </w:rPr>
        <w:t>Первого заместителя генерального директора Малышева Дмитрия Иосифовича, действующего на основании Доверенности №Д-57/25 от 26 августа 2025 г.</w:t>
      </w:r>
      <w:r w:rsidR="00A07CE0" w:rsidRPr="00B8548D">
        <w:rPr>
          <w:rFonts w:ascii="Times New Roman" w:eastAsia="Times New Roman" w:hAnsi="Times New Roman" w:cs="Times New Roman"/>
          <w:sz w:val="24"/>
          <w:szCs w:val="24"/>
          <w:lang w:eastAsia="ru-RU"/>
        </w:rPr>
        <w:t>, с одной стороны, и</w:t>
      </w:r>
      <w:r w:rsidR="001E7425" w:rsidRPr="00B8548D">
        <w:rPr>
          <w:rFonts w:ascii="Times New Roman" w:eastAsia="Times New Roman" w:hAnsi="Times New Roman" w:cs="Times New Roman"/>
          <w:sz w:val="24"/>
          <w:szCs w:val="24"/>
          <w:lang w:eastAsia="ru-RU"/>
        </w:rPr>
        <w:t xml:space="preserve"> </w:t>
      </w:r>
    </w:p>
    <w:p w14:paraId="3BE65542" w14:textId="21BEFA9B" w:rsidR="00145BDC" w:rsidRPr="00B8548D" w:rsidRDefault="001E7425">
      <w:pPr>
        <w:spacing w:after="0" w:line="240" w:lineRule="auto"/>
        <w:ind w:firstLine="709"/>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__________________________________________________</w:t>
      </w:r>
      <w:r w:rsidR="001F214F" w:rsidRPr="00B8548D">
        <w:rPr>
          <w:rFonts w:ascii="Times New Roman" w:eastAsia="Times New Roman" w:hAnsi="Times New Roman" w:cs="Times New Roman"/>
          <w:sz w:val="24"/>
          <w:szCs w:val="24"/>
          <w:lang w:eastAsia="ru-RU"/>
        </w:rPr>
        <w:t>_</w:t>
      </w:r>
      <w:r w:rsidR="00A07CE0" w:rsidRPr="00B8548D">
        <w:rPr>
          <w:rFonts w:ascii="Times New Roman" w:eastAsia="Times New Roman" w:hAnsi="Times New Roman" w:cs="Times New Roman"/>
          <w:sz w:val="24"/>
          <w:szCs w:val="24"/>
          <w:lang w:eastAsia="ru-RU"/>
        </w:rPr>
        <w:t>,</w:t>
      </w:r>
      <w:r w:rsidR="00F62B92" w:rsidRPr="00B8548D">
        <w:rPr>
          <w:rFonts w:ascii="Times New Roman" w:eastAsia="Times New Roman" w:hAnsi="Times New Roman" w:cs="Times New Roman"/>
          <w:sz w:val="24"/>
          <w:szCs w:val="24"/>
          <w:lang w:eastAsia="ru-RU"/>
        </w:rPr>
        <w:t xml:space="preserve"> </w:t>
      </w:r>
      <w:r w:rsidR="00A07CE0" w:rsidRPr="00B8548D">
        <w:rPr>
          <w:rFonts w:ascii="Times New Roman" w:eastAsia="Times New Roman" w:hAnsi="Times New Roman" w:cs="Times New Roman"/>
          <w:sz w:val="24"/>
          <w:szCs w:val="24"/>
          <w:lang w:eastAsia="ru-RU"/>
        </w:rPr>
        <w:t>именуем</w:t>
      </w:r>
      <w:r w:rsidR="00FF1E91" w:rsidRPr="00B8548D">
        <w:rPr>
          <w:rFonts w:ascii="Times New Roman" w:eastAsia="Times New Roman" w:hAnsi="Times New Roman" w:cs="Times New Roman"/>
          <w:sz w:val="24"/>
          <w:szCs w:val="24"/>
          <w:lang w:eastAsia="ru-RU"/>
        </w:rPr>
        <w:t>ое</w:t>
      </w:r>
      <w:r w:rsidR="00A07CE0" w:rsidRPr="00B8548D">
        <w:rPr>
          <w:rFonts w:ascii="Times New Roman" w:eastAsia="Times New Roman" w:hAnsi="Times New Roman" w:cs="Times New Roman"/>
          <w:sz w:val="24"/>
          <w:szCs w:val="24"/>
          <w:lang w:eastAsia="ru-RU"/>
        </w:rPr>
        <w:t xml:space="preserve"> в</w:t>
      </w:r>
      <w:r w:rsidR="00FF4DD4" w:rsidRPr="00B8548D">
        <w:rPr>
          <w:rFonts w:ascii="Times New Roman" w:eastAsia="Times New Roman" w:hAnsi="Times New Roman" w:cs="Times New Roman"/>
          <w:sz w:val="24"/>
          <w:szCs w:val="24"/>
          <w:lang w:eastAsia="ru-RU"/>
        </w:rPr>
        <w:t xml:space="preserve"> </w:t>
      </w:r>
      <w:r w:rsidR="00A07CE0" w:rsidRPr="00B8548D">
        <w:rPr>
          <w:rFonts w:ascii="Times New Roman" w:eastAsia="Times New Roman" w:hAnsi="Times New Roman" w:cs="Times New Roman"/>
          <w:sz w:val="24"/>
          <w:szCs w:val="24"/>
          <w:lang w:eastAsia="ru-RU"/>
        </w:rPr>
        <w:t>дальнейшем «</w:t>
      </w:r>
      <w:r w:rsidR="00A8660B" w:rsidRPr="00B8548D">
        <w:rPr>
          <w:rFonts w:ascii="Times New Roman" w:eastAsia="Times New Roman" w:hAnsi="Times New Roman" w:cs="Times New Roman"/>
          <w:b/>
          <w:bCs/>
          <w:sz w:val="24"/>
          <w:szCs w:val="24"/>
          <w:lang w:eastAsia="ru-RU"/>
        </w:rPr>
        <w:t>Поставщик</w:t>
      </w:r>
      <w:r w:rsidR="00A07CE0" w:rsidRPr="00B8548D">
        <w:rPr>
          <w:rFonts w:ascii="Times New Roman" w:eastAsia="Times New Roman" w:hAnsi="Times New Roman" w:cs="Times New Roman"/>
          <w:sz w:val="24"/>
          <w:szCs w:val="24"/>
          <w:lang w:eastAsia="ru-RU"/>
        </w:rPr>
        <w:t>», в лице</w:t>
      </w:r>
      <w:r w:rsidR="001F214F" w:rsidRPr="00B8548D">
        <w:rPr>
          <w:rFonts w:ascii="Times New Roman" w:eastAsia="Times New Roman" w:hAnsi="Times New Roman" w:cs="Times New Roman"/>
          <w:sz w:val="24"/>
          <w:szCs w:val="24"/>
          <w:lang w:eastAsia="ru-RU"/>
        </w:rPr>
        <w:t xml:space="preserve"> ______________________________________</w:t>
      </w:r>
      <w:r w:rsidR="00D409DB" w:rsidRPr="00B8548D">
        <w:rPr>
          <w:rFonts w:ascii="Times New Roman" w:eastAsia="Times New Roman" w:hAnsi="Times New Roman" w:cs="Times New Roman"/>
          <w:sz w:val="24"/>
          <w:szCs w:val="24"/>
          <w:lang w:eastAsia="ru-RU"/>
        </w:rPr>
        <w:t xml:space="preserve">, </w:t>
      </w:r>
      <w:r w:rsidR="006C0478" w:rsidRPr="00B8548D">
        <w:rPr>
          <w:rFonts w:ascii="Times New Roman" w:eastAsia="Times New Roman" w:hAnsi="Times New Roman" w:cs="Times New Roman"/>
          <w:sz w:val="24"/>
          <w:szCs w:val="24"/>
          <w:lang w:eastAsia="ru-RU"/>
        </w:rPr>
        <w:t xml:space="preserve">действующего на основании </w:t>
      </w:r>
      <w:r w:rsidR="00114444" w:rsidRPr="00B8548D">
        <w:rPr>
          <w:rFonts w:ascii="Times New Roman" w:eastAsia="Times New Roman" w:hAnsi="Times New Roman" w:cs="Times New Roman"/>
          <w:sz w:val="24"/>
          <w:szCs w:val="24"/>
          <w:lang w:eastAsia="ru-RU"/>
        </w:rPr>
        <w:t>_________________________________________</w:t>
      </w:r>
      <w:r w:rsidR="00A07CE0" w:rsidRPr="00B8548D">
        <w:rPr>
          <w:rFonts w:ascii="Times New Roman" w:eastAsia="Times New Roman" w:hAnsi="Times New Roman" w:cs="Times New Roman"/>
          <w:sz w:val="24"/>
          <w:szCs w:val="24"/>
          <w:lang w:eastAsia="ru-RU"/>
        </w:rPr>
        <w:t>, с другой стороны, вместе именуемые «Стороны» и каждый в отдельности «Сторона»</w:t>
      </w:r>
      <w:bookmarkStart w:id="4" w:name="_Hlk503346789"/>
      <w:r w:rsidR="00CD2020" w:rsidRPr="00B8548D">
        <w:rPr>
          <w:rFonts w:ascii="Times New Roman" w:eastAsia="Times New Roman" w:hAnsi="Times New Roman" w:cs="Times New Roman"/>
          <w:sz w:val="24"/>
          <w:szCs w:val="24"/>
          <w:lang w:eastAsia="ru-RU"/>
        </w:rPr>
        <w:t>,</w:t>
      </w:r>
      <w:r w:rsidR="00991631" w:rsidRPr="00B8548D">
        <w:rPr>
          <w:rFonts w:ascii="Times New Roman" w:eastAsia="Times New Roman" w:hAnsi="Times New Roman" w:cs="Times New Roman"/>
          <w:sz w:val="24"/>
          <w:szCs w:val="24"/>
          <w:lang w:eastAsia="ru-RU"/>
        </w:rPr>
        <w:t xml:space="preserve"> </w:t>
      </w:r>
      <w:r w:rsidR="00B05657" w:rsidRPr="00B05657">
        <w:rPr>
          <w:rFonts w:ascii="Times New Roman" w:eastAsia="Times New Roman" w:hAnsi="Times New Roman" w:cs="Times New Roman"/>
          <w:sz w:val="24"/>
          <w:szCs w:val="24"/>
          <w:lang w:eastAsia="ru-RU"/>
        </w:rPr>
        <w:t>в  соответствии с Положением о закупках товаров, работ, услуг для нужд АНО «</w:t>
      </w:r>
      <w:proofErr w:type="spellStart"/>
      <w:r w:rsidR="00B05657" w:rsidRPr="00B05657">
        <w:rPr>
          <w:rFonts w:ascii="Times New Roman" w:eastAsia="Times New Roman" w:hAnsi="Times New Roman" w:cs="Times New Roman"/>
          <w:sz w:val="24"/>
          <w:szCs w:val="24"/>
          <w:lang w:eastAsia="ru-RU"/>
        </w:rPr>
        <w:t>Кинопарк</w:t>
      </w:r>
      <w:proofErr w:type="spellEnd"/>
      <w:r w:rsidR="00B05657" w:rsidRPr="00B05657">
        <w:rPr>
          <w:rFonts w:ascii="Times New Roman" w:eastAsia="Times New Roman" w:hAnsi="Times New Roman" w:cs="Times New Roman"/>
          <w:sz w:val="24"/>
          <w:szCs w:val="24"/>
          <w:lang w:eastAsia="ru-RU"/>
        </w:rPr>
        <w:t>», утвержденного Приказом от 10.11.2025 № 01-ПР-169/25, на основании результатов определения Поставщика способом закупки запрос предложений, протокол ________ от _________№ _________, заключили настоящий Договор (далее – Договор) о нижеследующем:</w:t>
      </w:r>
    </w:p>
    <w:bookmarkEnd w:id="3"/>
    <w:p w14:paraId="037CCE02" w14:textId="0B396170" w:rsidR="00694D75" w:rsidRPr="00B8548D" w:rsidRDefault="00694D75">
      <w:pPr>
        <w:spacing w:after="0" w:line="240" w:lineRule="auto"/>
        <w:ind w:firstLine="709"/>
        <w:jc w:val="both"/>
        <w:rPr>
          <w:rFonts w:ascii="Times New Roman" w:eastAsia="Times New Roman" w:hAnsi="Times New Roman" w:cs="Times New Roman"/>
          <w:sz w:val="24"/>
          <w:szCs w:val="24"/>
          <w:lang w:eastAsia="ru-RU"/>
        </w:rPr>
      </w:pPr>
    </w:p>
    <w:p w14:paraId="2E6690E6" w14:textId="643AD5D1" w:rsidR="000E0A82" w:rsidRPr="000E0A82" w:rsidRDefault="00F517BC" w:rsidP="000E0A82">
      <w:pPr>
        <w:pStyle w:val="10"/>
        <w:numPr>
          <w:ilvl w:val="0"/>
          <w:numId w:val="2"/>
        </w:numPr>
        <w:spacing w:before="0" w:line="240" w:lineRule="auto"/>
        <w:ind w:left="0" w:firstLine="0"/>
        <w:jc w:val="center"/>
        <w:rPr>
          <w:rFonts w:ascii="Times New Roman" w:eastAsia="Times New Roman" w:hAnsi="Times New Roman" w:cs="Times New Roman"/>
          <w:smallCaps/>
          <w:color w:val="auto"/>
          <w:sz w:val="24"/>
          <w:szCs w:val="24"/>
          <w:lang w:eastAsia="ru-RU"/>
        </w:rPr>
      </w:pPr>
      <w:bookmarkStart w:id="5" w:name="_Hlk503346901"/>
      <w:bookmarkEnd w:id="4"/>
      <w:r w:rsidRPr="007377EA">
        <w:rPr>
          <w:rFonts w:ascii="Times New Roman" w:eastAsia="Times New Roman" w:hAnsi="Times New Roman" w:cs="Times New Roman"/>
          <w:smallCaps/>
          <w:color w:val="auto"/>
          <w:sz w:val="24"/>
          <w:szCs w:val="24"/>
          <w:lang w:eastAsia="ru-RU"/>
        </w:rPr>
        <w:t>ПРЕДМЕТ ДОГОВОРА</w:t>
      </w:r>
      <w:r w:rsidR="000E0A82">
        <w:rPr>
          <w:rFonts w:ascii="Times New Roman" w:eastAsia="Times New Roman" w:hAnsi="Times New Roman" w:cs="Times New Roman"/>
          <w:smallCaps/>
          <w:color w:val="auto"/>
          <w:sz w:val="24"/>
          <w:szCs w:val="24"/>
          <w:lang w:eastAsia="ru-RU"/>
        </w:rPr>
        <w:br/>
      </w:r>
    </w:p>
    <w:p w14:paraId="35B6C7F8" w14:textId="7B28BF59" w:rsidR="00190C67" w:rsidRDefault="00190C67">
      <w:pPr>
        <w:pStyle w:val="a3"/>
        <w:numPr>
          <w:ilvl w:val="1"/>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bookmarkStart w:id="6" w:name="_Hlk207971083"/>
      <w:bookmarkStart w:id="7" w:name="_Hlk503348218"/>
      <w:bookmarkEnd w:id="5"/>
      <w:r w:rsidRPr="00190C67">
        <w:rPr>
          <w:rFonts w:ascii="Times New Roman" w:eastAsia="Times New Roman" w:hAnsi="Times New Roman" w:cs="Times New Roman"/>
          <w:sz w:val="24"/>
          <w:szCs w:val="24"/>
          <w:lang w:eastAsia="ru-RU"/>
        </w:rPr>
        <w:t xml:space="preserve">Поставщик обязуется по заданию Заказчика осуществить </w:t>
      </w:r>
      <w:bookmarkStart w:id="8" w:name="_Hlk215481543"/>
      <w:r w:rsidRPr="00190C67">
        <w:rPr>
          <w:rFonts w:ascii="Times New Roman" w:eastAsia="Times New Roman" w:hAnsi="Times New Roman" w:cs="Times New Roman"/>
          <w:sz w:val="24"/>
          <w:szCs w:val="24"/>
          <w:lang w:eastAsia="ru-RU"/>
        </w:rPr>
        <w:t>поставку навесных замков</w:t>
      </w:r>
      <w:bookmarkEnd w:id="8"/>
      <w:r w:rsidRPr="00190C67">
        <w:rPr>
          <w:rFonts w:ascii="Times New Roman" w:eastAsia="Times New Roman" w:hAnsi="Times New Roman" w:cs="Times New Roman"/>
          <w:sz w:val="24"/>
          <w:szCs w:val="24"/>
          <w:lang w:eastAsia="ru-RU"/>
        </w:rPr>
        <w:t xml:space="preserve"> для нужд АНО «</w:t>
      </w:r>
      <w:proofErr w:type="spellStart"/>
      <w:r w:rsidRPr="00190C67">
        <w:rPr>
          <w:rFonts w:ascii="Times New Roman" w:eastAsia="Times New Roman" w:hAnsi="Times New Roman" w:cs="Times New Roman"/>
          <w:sz w:val="24"/>
          <w:szCs w:val="24"/>
          <w:lang w:eastAsia="ru-RU"/>
        </w:rPr>
        <w:t>Кинопарк</w:t>
      </w:r>
      <w:proofErr w:type="spellEnd"/>
      <w:r w:rsidRPr="00190C67">
        <w:rPr>
          <w:rFonts w:ascii="Times New Roman" w:eastAsia="Times New Roman" w:hAnsi="Times New Roman" w:cs="Times New Roman"/>
          <w:sz w:val="24"/>
          <w:szCs w:val="24"/>
          <w:lang w:eastAsia="ru-RU"/>
        </w:rPr>
        <w:t xml:space="preserve">» (далее – </w:t>
      </w:r>
      <w:r w:rsidR="001D01FF">
        <w:rPr>
          <w:rFonts w:ascii="Times New Roman" w:eastAsia="Times New Roman" w:hAnsi="Times New Roman" w:cs="Times New Roman"/>
          <w:sz w:val="24"/>
          <w:szCs w:val="24"/>
          <w:lang w:eastAsia="ru-RU"/>
        </w:rPr>
        <w:t>Т</w:t>
      </w:r>
      <w:r w:rsidRPr="00190C67">
        <w:rPr>
          <w:rFonts w:ascii="Times New Roman" w:eastAsia="Times New Roman" w:hAnsi="Times New Roman" w:cs="Times New Roman"/>
          <w:sz w:val="24"/>
          <w:szCs w:val="24"/>
          <w:lang w:eastAsia="ru-RU"/>
        </w:rPr>
        <w:t xml:space="preserve">овар(ы)) в порядке и </w:t>
      </w:r>
      <w:r w:rsidR="004F37CB" w:rsidRPr="00190C67">
        <w:rPr>
          <w:rFonts w:ascii="Times New Roman" w:eastAsia="Times New Roman" w:hAnsi="Times New Roman" w:cs="Times New Roman"/>
          <w:sz w:val="24"/>
          <w:szCs w:val="24"/>
          <w:lang w:eastAsia="ru-RU"/>
        </w:rPr>
        <w:t>объеме,</w:t>
      </w:r>
      <w:r w:rsidRPr="00190C67" w:rsidDel="00513338">
        <w:rPr>
          <w:rFonts w:ascii="Times New Roman" w:eastAsia="Times New Roman" w:hAnsi="Times New Roman" w:cs="Times New Roman"/>
          <w:sz w:val="24"/>
          <w:szCs w:val="24"/>
          <w:lang w:eastAsia="ru-RU"/>
        </w:rPr>
        <w:t xml:space="preserve"> </w:t>
      </w:r>
      <w:bookmarkEnd w:id="6"/>
      <w:r w:rsidRPr="00190C67">
        <w:rPr>
          <w:rFonts w:ascii="Times New Roman" w:eastAsia="Times New Roman" w:hAnsi="Times New Roman" w:cs="Times New Roman"/>
          <w:sz w:val="24"/>
          <w:szCs w:val="24"/>
          <w:lang w:eastAsia="ru-RU"/>
        </w:rPr>
        <w:t>установленном в Техническом задании (Приложении №1 к Договору, являющимся его неотъемл</w:t>
      </w:r>
      <w:r w:rsidR="000C6982">
        <w:rPr>
          <w:rFonts w:ascii="Times New Roman" w:eastAsia="Times New Roman" w:hAnsi="Times New Roman" w:cs="Times New Roman"/>
          <w:sz w:val="24"/>
          <w:szCs w:val="24"/>
          <w:lang w:eastAsia="ru-RU"/>
        </w:rPr>
        <w:t>е</w:t>
      </w:r>
      <w:r w:rsidRPr="00190C67">
        <w:rPr>
          <w:rFonts w:ascii="Times New Roman" w:eastAsia="Times New Roman" w:hAnsi="Times New Roman" w:cs="Times New Roman"/>
          <w:sz w:val="24"/>
          <w:szCs w:val="24"/>
          <w:lang w:eastAsia="ru-RU"/>
        </w:rPr>
        <w:t xml:space="preserve">мой частью, далее – Техническое задание). Функциональные, технические, качественные и эксплуатационные характеристики </w:t>
      </w:r>
      <w:r w:rsidR="001D01FF">
        <w:rPr>
          <w:rFonts w:ascii="Times New Roman" w:eastAsia="Times New Roman" w:hAnsi="Times New Roman" w:cs="Times New Roman"/>
          <w:sz w:val="24"/>
          <w:szCs w:val="24"/>
          <w:lang w:eastAsia="ru-RU"/>
        </w:rPr>
        <w:t>Т</w:t>
      </w:r>
      <w:r w:rsidRPr="00190C67">
        <w:rPr>
          <w:rFonts w:ascii="Times New Roman" w:eastAsia="Times New Roman" w:hAnsi="Times New Roman" w:cs="Times New Roman"/>
          <w:sz w:val="24"/>
          <w:szCs w:val="24"/>
          <w:lang w:eastAsia="ru-RU"/>
        </w:rPr>
        <w:t>овара(</w:t>
      </w:r>
      <w:proofErr w:type="spellStart"/>
      <w:r w:rsidRPr="00190C67">
        <w:rPr>
          <w:rFonts w:ascii="Times New Roman" w:eastAsia="Times New Roman" w:hAnsi="Times New Roman" w:cs="Times New Roman"/>
          <w:sz w:val="24"/>
          <w:szCs w:val="24"/>
          <w:lang w:eastAsia="ru-RU"/>
        </w:rPr>
        <w:t>ов</w:t>
      </w:r>
      <w:proofErr w:type="spellEnd"/>
      <w:r w:rsidRPr="00190C67">
        <w:rPr>
          <w:rFonts w:ascii="Times New Roman" w:eastAsia="Times New Roman" w:hAnsi="Times New Roman" w:cs="Times New Roman"/>
          <w:sz w:val="24"/>
          <w:szCs w:val="24"/>
          <w:lang w:eastAsia="ru-RU"/>
        </w:rPr>
        <w:t xml:space="preserve">) установлены в перечне объектов закупки (Приложении №1 к Техническому заданию (далее – Перечень объектов закупки). Заказчик в свою очередь обязуется принять </w:t>
      </w:r>
      <w:r w:rsidR="001D01FF">
        <w:rPr>
          <w:rFonts w:ascii="Times New Roman" w:eastAsia="Times New Roman" w:hAnsi="Times New Roman" w:cs="Times New Roman"/>
          <w:sz w:val="24"/>
          <w:szCs w:val="24"/>
          <w:lang w:eastAsia="ru-RU"/>
        </w:rPr>
        <w:t>Т</w:t>
      </w:r>
      <w:r w:rsidRPr="00190C67">
        <w:rPr>
          <w:rFonts w:ascii="Times New Roman" w:eastAsia="Times New Roman" w:hAnsi="Times New Roman" w:cs="Times New Roman"/>
          <w:sz w:val="24"/>
          <w:szCs w:val="24"/>
          <w:lang w:eastAsia="ru-RU"/>
        </w:rPr>
        <w:t xml:space="preserve">овар(ы) и оплатить его(их) в порядке и на условиях, предусмотренных </w:t>
      </w:r>
      <w:r w:rsidR="001D01FF">
        <w:rPr>
          <w:rFonts w:ascii="Times New Roman" w:eastAsia="Times New Roman" w:hAnsi="Times New Roman" w:cs="Times New Roman"/>
          <w:sz w:val="24"/>
          <w:szCs w:val="24"/>
          <w:lang w:eastAsia="ru-RU"/>
        </w:rPr>
        <w:t xml:space="preserve">Техническим заданием и </w:t>
      </w:r>
      <w:r w:rsidRPr="00190C67">
        <w:rPr>
          <w:rFonts w:ascii="Times New Roman" w:eastAsia="Times New Roman" w:hAnsi="Times New Roman" w:cs="Times New Roman"/>
          <w:sz w:val="24"/>
          <w:szCs w:val="24"/>
          <w:lang w:eastAsia="ru-RU"/>
        </w:rPr>
        <w:t>настоящим Договором</w:t>
      </w:r>
      <w:r>
        <w:rPr>
          <w:rFonts w:ascii="Times New Roman" w:eastAsia="Times New Roman" w:hAnsi="Times New Roman" w:cs="Times New Roman"/>
          <w:sz w:val="24"/>
          <w:szCs w:val="24"/>
          <w:lang w:eastAsia="ru-RU"/>
        </w:rPr>
        <w:t>.</w:t>
      </w:r>
    </w:p>
    <w:p w14:paraId="7191482F" w14:textId="7159A2B4" w:rsidR="00190C67" w:rsidRDefault="00190C67">
      <w:pPr>
        <w:pStyle w:val="a3"/>
        <w:numPr>
          <w:ilvl w:val="1"/>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190C67">
        <w:rPr>
          <w:rFonts w:ascii="Times New Roman" w:eastAsia="Times New Roman" w:hAnsi="Times New Roman" w:cs="Times New Roman"/>
          <w:sz w:val="24"/>
          <w:szCs w:val="24"/>
          <w:lang w:eastAsia="ru-RU"/>
        </w:rPr>
        <w:t>Поставка Товара осуществляется</w:t>
      </w:r>
      <w:r>
        <w:rPr>
          <w:rFonts w:ascii="Times New Roman" w:eastAsia="Times New Roman" w:hAnsi="Times New Roman" w:cs="Times New Roman"/>
          <w:sz w:val="24"/>
          <w:szCs w:val="24"/>
          <w:lang w:eastAsia="ru-RU"/>
        </w:rPr>
        <w:t xml:space="preserve"> силами и за счет поставщика в соответствии с Техническим заданием.</w:t>
      </w:r>
    </w:p>
    <w:p w14:paraId="1EE8BB63" w14:textId="0B78083F" w:rsidR="00190C67" w:rsidRDefault="00190C67">
      <w:pPr>
        <w:pStyle w:val="a3"/>
        <w:numPr>
          <w:ilvl w:val="1"/>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190C67">
        <w:rPr>
          <w:rFonts w:ascii="Times New Roman" w:eastAsia="Times New Roman" w:hAnsi="Times New Roman" w:cs="Times New Roman"/>
          <w:sz w:val="24"/>
          <w:szCs w:val="24"/>
          <w:lang w:eastAsia="ru-RU"/>
        </w:rPr>
        <w:t xml:space="preserve">Моментом поставки Товара является </w:t>
      </w:r>
      <w:r w:rsidR="001D01FF">
        <w:rPr>
          <w:rFonts w:ascii="Times New Roman" w:eastAsia="Times New Roman" w:hAnsi="Times New Roman" w:cs="Times New Roman"/>
          <w:sz w:val="24"/>
          <w:szCs w:val="24"/>
          <w:lang w:eastAsia="ru-RU"/>
        </w:rPr>
        <w:t>доставка Поставщиком Товара Заказчику по адресу, указанному в Техническом задании, оказание сопутствующих услуг (при наличии сопутствующих услуг), и</w:t>
      </w:r>
      <w:r w:rsidRPr="00190C67">
        <w:rPr>
          <w:rFonts w:ascii="Times New Roman" w:eastAsia="Times New Roman" w:hAnsi="Times New Roman" w:cs="Times New Roman"/>
          <w:sz w:val="24"/>
          <w:szCs w:val="24"/>
          <w:lang w:eastAsia="ru-RU"/>
        </w:rPr>
        <w:t xml:space="preserve"> подписания </w:t>
      </w:r>
      <w:r w:rsidR="001B6C55">
        <w:rPr>
          <w:rFonts w:ascii="Times New Roman" w:eastAsia="Times New Roman" w:hAnsi="Times New Roman" w:cs="Times New Roman"/>
          <w:sz w:val="24"/>
          <w:szCs w:val="24"/>
          <w:lang w:eastAsia="ru-RU"/>
        </w:rPr>
        <w:t>С</w:t>
      </w:r>
      <w:r w:rsidRPr="00190C67">
        <w:rPr>
          <w:rFonts w:ascii="Times New Roman" w:eastAsia="Times New Roman" w:hAnsi="Times New Roman" w:cs="Times New Roman"/>
          <w:sz w:val="24"/>
          <w:szCs w:val="24"/>
          <w:lang w:eastAsia="ru-RU"/>
        </w:rPr>
        <w:t xml:space="preserve">торонами </w:t>
      </w:r>
      <w:r w:rsidR="001B6C55">
        <w:rPr>
          <w:rFonts w:ascii="Times New Roman" w:eastAsia="Times New Roman" w:hAnsi="Times New Roman" w:cs="Times New Roman"/>
          <w:sz w:val="24"/>
          <w:szCs w:val="24"/>
          <w:lang w:eastAsia="ru-RU"/>
        </w:rPr>
        <w:t>документа о приемке, а также иных документов, предусмотренных настоящим Договором и Техническим заданием.</w:t>
      </w:r>
    </w:p>
    <w:p w14:paraId="3D57A24F" w14:textId="164EDE44" w:rsidR="006C0B06" w:rsidRPr="000E0A82" w:rsidRDefault="004A481E" w:rsidP="000E0A82">
      <w:pPr>
        <w:pStyle w:val="a3"/>
        <w:numPr>
          <w:ilvl w:val="1"/>
          <w:numId w:val="2"/>
        </w:numPr>
        <w:shd w:val="clear" w:color="auto" w:fill="FFFFFF"/>
        <w:spacing w:after="0" w:line="240" w:lineRule="auto"/>
        <w:ind w:left="0" w:firstLine="567"/>
        <w:jc w:val="both"/>
        <w:rPr>
          <w:sz w:val="24"/>
          <w:szCs w:val="24"/>
          <w:lang w:eastAsia="ru-RU"/>
        </w:rPr>
      </w:pPr>
      <w:r>
        <w:rPr>
          <w:rFonts w:ascii="Times New Roman" w:eastAsia="Times New Roman" w:hAnsi="Times New Roman" w:cs="Times New Roman"/>
          <w:sz w:val="24"/>
          <w:szCs w:val="24"/>
          <w:lang w:eastAsia="ru-RU"/>
        </w:rPr>
        <w:t>Сопутствующие услуги оказываются Поставщиком в соответствии с Техническим заданием.</w:t>
      </w:r>
      <w:r w:rsidR="000E0A82">
        <w:rPr>
          <w:rFonts w:ascii="Times New Roman" w:eastAsia="Times New Roman" w:hAnsi="Times New Roman" w:cs="Times New Roman"/>
          <w:sz w:val="24"/>
          <w:szCs w:val="24"/>
          <w:lang w:eastAsia="ru-RU"/>
        </w:rPr>
        <w:br/>
      </w:r>
    </w:p>
    <w:p w14:paraId="16BFC3A0" w14:textId="03E2A7A7" w:rsidR="00F876B5" w:rsidRPr="004F37CB" w:rsidRDefault="00A060A9" w:rsidP="00B05657">
      <w:pPr>
        <w:pStyle w:val="10"/>
        <w:numPr>
          <w:ilvl w:val="0"/>
          <w:numId w:val="36"/>
        </w:numPr>
        <w:spacing w:before="0" w:line="240" w:lineRule="auto"/>
        <w:jc w:val="center"/>
        <w:rPr>
          <w:lang w:eastAsia="ru-RU"/>
        </w:rPr>
      </w:pPr>
      <w:bookmarkStart w:id="9" w:name="_Hlk503348274"/>
      <w:bookmarkEnd w:id="7"/>
      <w:r w:rsidRPr="00B8548D">
        <w:rPr>
          <w:rFonts w:ascii="Times New Roman" w:eastAsia="Times New Roman" w:hAnsi="Times New Roman" w:cs="Times New Roman"/>
          <w:smallCaps/>
          <w:color w:val="auto"/>
          <w:sz w:val="24"/>
          <w:szCs w:val="24"/>
          <w:lang w:eastAsia="ru-RU"/>
        </w:rPr>
        <w:t>ЦЕНА ДОГОВОРА И ПОРЯДОК РАСЧЕТОВ</w:t>
      </w:r>
      <w:bookmarkEnd w:id="9"/>
      <w:r w:rsidR="006E50DD">
        <w:rPr>
          <w:rFonts w:ascii="Times New Roman" w:eastAsia="Times New Roman" w:hAnsi="Times New Roman" w:cs="Times New Roman"/>
          <w:smallCaps/>
          <w:color w:val="auto"/>
          <w:sz w:val="24"/>
          <w:szCs w:val="24"/>
          <w:lang w:eastAsia="ru-RU"/>
        </w:rPr>
        <w:br/>
      </w:r>
    </w:p>
    <w:p w14:paraId="4707232C" w14:textId="67A2BEAD" w:rsidR="00AB7792" w:rsidRPr="008B2C02" w:rsidRDefault="008B2C02" w:rsidP="008B2C02">
      <w:pPr>
        <w:pStyle w:val="a3"/>
        <w:numPr>
          <w:ilvl w:val="1"/>
          <w:numId w:val="37"/>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bookmarkStart w:id="10" w:name="_Hlk503348820"/>
      <w:r w:rsidRPr="008B2C0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8B2C02">
        <w:rPr>
          <w:rFonts w:ascii="Times New Roman" w:eastAsia="Times New Roman" w:hAnsi="Times New Roman" w:cs="Times New Roman"/>
          <w:iCs/>
          <w:sz w:val="24"/>
          <w:szCs w:val="24"/>
          <w:lang w:eastAsia="ru-RU"/>
        </w:rPr>
        <w:t xml:space="preserve">в том числе НДС ___% в размере ______ (______) рублей </w:t>
      </w:r>
      <w:r w:rsidRPr="008B2C02">
        <w:rPr>
          <w:rFonts w:ascii="Times New Roman" w:eastAsia="Times New Roman" w:hAnsi="Times New Roman" w:cs="Times New Roman"/>
          <w:sz w:val="24"/>
          <w:szCs w:val="24"/>
          <w:lang w:eastAsia="ru-RU"/>
        </w:rPr>
        <w:t xml:space="preserve">____ копеек </w:t>
      </w:r>
      <w:r w:rsidRPr="008B2C02">
        <w:rPr>
          <w:rFonts w:ascii="Times New Roman" w:eastAsia="Times New Roman" w:hAnsi="Times New Roman" w:cs="Times New Roman"/>
          <w:b/>
          <w:bCs/>
          <w:color w:val="FF0000"/>
          <w:sz w:val="24"/>
          <w:szCs w:val="24"/>
          <w:lang w:eastAsia="ru-RU"/>
        </w:rPr>
        <w:t>[или</w:t>
      </w:r>
      <w:r w:rsidRPr="008B2C02">
        <w:rPr>
          <w:rFonts w:ascii="Times New Roman" w:eastAsia="Times New Roman" w:hAnsi="Times New Roman" w:cs="Times New Roman"/>
          <w:b/>
          <w:bCs/>
          <w:iCs/>
          <w:color w:val="FF0000"/>
          <w:sz w:val="24"/>
          <w:szCs w:val="24"/>
          <w:lang w:eastAsia="ru-RU"/>
        </w:rPr>
        <w:t xml:space="preserve">] </w:t>
      </w:r>
      <w:bookmarkStart w:id="11" w:name="_Hlk115176658"/>
      <w:r w:rsidRPr="008B2C02">
        <w:rPr>
          <w:rFonts w:ascii="Times New Roman" w:eastAsia="Times New Roman" w:hAnsi="Times New Roman" w:cs="Times New Roman"/>
          <w:iCs/>
          <w:sz w:val="24"/>
          <w:szCs w:val="24"/>
          <w:lang w:eastAsia="ru-RU"/>
        </w:rPr>
        <w:t>НДС не облагается в связи с применением Поставщиком упрощенной системы налогообложения на основании ст. 346.11. НК РФ</w:t>
      </w:r>
      <w:bookmarkEnd w:id="11"/>
      <w:r w:rsidRPr="008B2C02">
        <w:rPr>
          <w:rFonts w:ascii="Times New Roman" w:eastAsia="Times New Roman" w:hAnsi="Times New Roman" w:cs="Times New Roman"/>
          <w:iCs/>
          <w:sz w:val="24"/>
          <w:szCs w:val="24"/>
          <w:lang w:eastAsia="ru-RU"/>
        </w:rPr>
        <w:t xml:space="preserve"> </w:t>
      </w:r>
      <w:r w:rsidRPr="008B2C02">
        <w:rPr>
          <w:rFonts w:ascii="Times New Roman" w:eastAsia="Times New Roman" w:hAnsi="Times New Roman" w:cs="Times New Roman"/>
          <w:sz w:val="24"/>
          <w:szCs w:val="24"/>
          <w:lang w:eastAsia="ru-RU"/>
        </w:rPr>
        <w:t>(далее – Цена Договора)</w:t>
      </w:r>
      <w:r w:rsidRPr="008B2C02">
        <w:rPr>
          <w:rFonts w:ascii="Times New Roman" w:eastAsia="Times New Roman" w:hAnsi="Times New Roman" w:cs="Times New Roman"/>
          <w:iCs/>
          <w:sz w:val="24"/>
          <w:szCs w:val="24"/>
          <w:lang w:eastAsia="ru-RU"/>
        </w:rPr>
        <w:t>.</w:t>
      </w:r>
    </w:p>
    <w:p w14:paraId="16DF20B5" w14:textId="79AF8FEC" w:rsidR="00AB7792" w:rsidRPr="00B8548D" w:rsidRDefault="001832E8">
      <w:pPr>
        <w:pStyle w:val="a3"/>
        <w:numPr>
          <w:ilvl w:val="1"/>
          <w:numId w:val="37"/>
        </w:numPr>
        <w:shd w:val="clear" w:color="auto" w:fill="FFFFFF"/>
        <w:spacing w:after="0" w:line="240" w:lineRule="auto"/>
        <w:ind w:left="0" w:firstLine="567"/>
        <w:jc w:val="both"/>
        <w:rPr>
          <w:rFonts w:ascii="Times New Roman" w:eastAsia="Times New Roman" w:hAnsi="Times New Roman" w:cs="Times New Roman"/>
          <w:b/>
          <w:bCs/>
          <w:i/>
          <w:iCs/>
          <w:sz w:val="24"/>
          <w:szCs w:val="24"/>
          <w:lang w:eastAsia="ru-RU"/>
        </w:rPr>
      </w:pPr>
      <w:r w:rsidRPr="00B8548D">
        <w:rPr>
          <w:rFonts w:ascii="Times New Roman" w:eastAsia="Times New Roman" w:hAnsi="Times New Roman" w:cs="Times New Roman"/>
          <w:sz w:val="24"/>
          <w:szCs w:val="24"/>
          <w:lang w:eastAsia="ru-RU"/>
        </w:rPr>
        <w:t xml:space="preserve">Цена Договора включает в себя </w:t>
      </w:r>
      <w:r w:rsidR="001D0AC1" w:rsidRPr="00B8548D">
        <w:rPr>
          <w:rFonts w:ascii="Times New Roman" w:eastAsia="Times New Roman" w:hAnsi="Times New Roman" w:cs="Times New Roman"/>
          <w:sz w:val="24"/>
          <w:szCs w:val="24"/>
          <w:lang w:eastAsia="ru-RU"/>
        </w:rPr>
        <w:t xml:space="preserve">поставку товара, </w:t>
      </w:r>
      <w:r w:rsidRPr="00B8548D">
        <w:rPr>
          <w:rFonts w:ascii="Times New Roman" w:eastAsia="Times New Roman" w:hAnsi="Times New Roman" w:cs="Times New Roman"/>
          <w:sz w:val="24"/>
          <w:szCs w:val="24"/>
          <w:lang w:eastAsia="ru-RU"/>
        </w:rPr>
        <w:t xml:space="preserve">все налоги, сборы, затраты, издержки, иные обязательные расходы и платежи </w:t>
      </w:r>
      <w:r w:rsidR="00C960F8" w:rsidRPr="00B8548D">
        <w:rPr>
          <w:rFonts w:ascii="Times New Roman" w:eastAsia="Times New Roman" w:hAnsi="Times New Roman" w:cs="Times New Roman"/>
          <w:sz w:val="24"/>
          <w:szCs w:val="24"/>
          <w:lang w:eastAsia="ru-RU"/>
        </w:rPr>
        <w:t>Поставщика</w:t>
      </w:r>
      <w:r w:rsidRPr="00B8548D">
        <w:rPr>
          <w:rFonts w:ascii="Times New Roman" w:eastAsia="Times New Roman" w:hAnsi="Times New Roman" w:cs="Times New Roman"/>
          <w:sz w:val="24"/>
          <w:szCs w:val="24"/>
          <w:lang w:eastAsia="ru-RU"/>
        </w:rPr>
        <w:t>, в том числе сопутствующие</w:t>
      </w:r>
      <w:r w:rsidR="00250DD2" w:rsidRPr="00B8548D">
        <w:rPr>
          <w:rFonts w:ascii="Times New Roman" w:eastAsia="Times New Roman" w:hAnsi="Times New Roman" w:cs="Times New Roman"/>
          <w:sz w:val="24"/>
          <w:szCs w:val="24"/>
          <w:lang w:eastAsia="ru-RU"/>
        </w:rPr>
        <w:t xml:space="preserve"> </w:t>
      </w:r>
      <w:r w:rsidR="004A481E">
        <w:rPr>
          <w:rFonts w:ascii="Times New Roman" w:eastAsia="Times New Roman" w:hAnsi="Times New Roman" w:cs="Times New Roman"/>
          <w:sz w:val="24"/>
          <w:szCs w:val="24"/>
          <w:lang w:eastAsia="ru-RU"/>
        </w:rPr>
        <w:t>услуги</w:t>
      </w:r>
      <w:r w:rsidRPr="00B8548D">
        <w:rPr>
          <w:rFonts w:ascii="Times New Roman" w:eastAsia="Times New Roman" w:hAnsi="Times New Roman" w:cs="Times New Roman"/>
          <w:sz w:val="24"/>
          <w:szCs w:val="24"/>
          <w:lang w:eastAsia="ru-RU"/>
        </w:rPr>
        <w:t>, связанные с исполнением Договора.</w:t>
      </w:r>
      <w:bookmarkEnd w:id="10"/>
    </w:p>
    <w:p w14:paraId="1CB63EC1" w14:textId="64CD8330" w:rsidR="004E3619" w:rsidRDefault="00670739">
      <w:pPr>
        <w:pStyle w:val="a3"/>
        <w:numPr>
          <w:ilvl w:val="1"/>
          <w:numId w:val="37"/>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Оплата по Договору </w:t>
      </w:r>
      <w:r w:rsidR="001832E8" w:rsidRPr="00B8548D">
        <w:rPr>
          <w:rFonts w:ascii="Times New Roman" w:eastAsia="Times New Roman" w:hAnsi="Times New Roman" w:cs="Times New Roman"/>
          <w:sz w:val="24"/>
          <w:szCs w:val="24"/>
          <w:lang w:eastAsia="ru-RU"/>
        </w:rPr>
        <w:t xml:space="preserve">за </w:t>
      </w:r>
      <w:r w:rsidR="007714EB" w:rsidRPr="00B8548D">
        <w:rPr>
          <w:rFonts w:ascii="Times New Roman" w:eastAsia="Times New Roman" w:hAnsi="Times New Roman" w:cs="Times New Roman"/>
          <w:sz w:val="24"/>
          <w:szCs w:val="24"/>
          <w:lang w:eastAsia="ru-RU"/>
        </w:rPr>
        <w:t>поставленные Товары</w:t>
      </w:r>
      <w:r w:rsidR="0046233B" w:rsidRPr="00B8548D">
        <w:rPr>
          <w:rFonts w:ascii="Times New Roman" w:eastAsia="Times New Roman" w:hAnsi="Times New Roman" w:cs="Times New Roman"/>
          <w:sz w:val="24"/>
          <w:szCs w:val="24"/>
          <w:lang w:eastAsia="ru-RU"/>
        </w:rPr>
        <w:t xml:space="preserve"> </w:t>
      </w:r>
      <w:r w:rsidR="00260700" w:rsidRPr="00B8548D">
        <w:rPr>
          <w:rFonts w:ascii="Times New Roman" w:eastAsia="Times New Roman" w:hAnsi="Times New Roman" w:cs="Times New Roman"/>
          <w:sz w:val="24"/>
          <w:szCs w:val="24"/>
          <w:lang w:eastAsia="ru-RU"/>
        </w:rPr>
        <w:t>осуществляется</w:t>
      </w:r>
      <w:r w:rsidR="007C6CB2" w:rsidRPr="00B8548D">
        <w:rPr>
          <w:rFonts w:ascii="Times New Roman" w:eastAsia="Times New Roman" w:hAnsi="Times New Roman" w:cs="Times New Roman"/>
          <w:sz w:val="24"/>
          <w:szCs w:val="24"/>
          <w:lang w:eastAsia="ru-RU"/>
        </w:rPr>
        <w:t xml:space="preserve"> в следующем порядке: Заказчик перечисляет денежные средства на расчетный счет Поставщика в течение </w:t>
      </w:r>
      <w:r w:rsidR="005C6CAF" w:rsidRPr="00B8548D">
        <w:rPr>
          <w:rFonts w:ascii="Times New Roman" w:eastAsia="Times New Roman" w:hAnsi="Times New Roman" w:cs="Times New Roman"/>
          <w:sz w:val="24"/>
          <w:szCs w:val="24"/>
          <w:lang w:eastAsia="ru-RU"/>
        </w:rPr>
        <w:t>7</w:t>
      </w:r>
      <w:r w:rsidR="007C6CB2" w:rsidRPr="00B8548D">
        <w:rPr>
          <w:rFonts w:ascii="Times New Roman" w:eastAsia="Times New Roman" w:hAnsi="Times New Roman" w:cs="Times New Roman"/>
          <w:sz w:val="24"/>
          <w:szCs w:val="24"/>
          <w:lang w:eastAsia="ru-RU"/>
        </w:rPr>
        <w:t xml:space="preserve"> (</w:t>
      </w:r>
      <w:r w:rsidR="005C6CAF" w:rsidRPr="00B8548D">
        <w:rPr>
          <w:rFonts w:ascii="Times New Roman" w:eastAsia="Times New Roman" w:hAnsi="Times New Roman" w:cs="Times New Roman"/>
          <w:sz w:val="24"/>
          <w:szCs w:val="24"/>
          <w:lang w:eastAsia="ru-RU"/>
        </w:rPr>
        <w:t>Семи</w:t>
      </w:r>
      <w:r w:rsidR="007C6CB2" w:rsidRPr="00B8548D">
        <w:rPr>
          <w:rFonts w:ascii="Times New Roman" w:eastAsia="Times New Roman" w:hAnsi="Times New Roman" w:cs="Times New Roman"/>
          <w:sz w:val="24"/>
          <w:szCs w:val="24"/>
          <w:lang w:eastAsia="ru-RU"/>
        </w:rPr>
        <w:t xml:space="preserve">) рабочих дней с момента приемки Товара на основании оригинала счета, счет-фактуры, надлежаще оформленных и подписанных обеими Сторонами товарных накладных по </w:t>
      </w:r>
      <w:r w:rsidR="007C6CB2" w:rsidRPr="00B8548D">
        <w:rPr>
          <w:rFonts w:ascii="Times New Roman" w:eastAsia="Times New Roman" w:hAnsi="Times New Roman" w:cs="Times New Roman"/>
          <w:sz w:val="24"/>
          <w:szCs w:val="24"/>
          <w:lang w:eastAsia="ru-RU"/>
        </w:rPr>
        <w:lastRenderedPageBreak/>
        <w:t xml:space="preserve">унифицированной форме ТОРГ-12 либо УПД (универсального передаточного документа) </w:t>
      </w:r>
      <w:r w:rsidR="007C6CB2" w:rsidRPr="004E3619">
        <w:rPr>
          <w:rFonts w:ascii="Times New Roman" w:eastAsia="Times New Roman" w:hAnsi="Times New Roman" w:cs="Times New Roman"/>
          <w:sz w:val="24"/>
          <w:szCs w:val="24"/>
          <w:lang w:eastAsia="ru-RU"/>
        </w:rPr>
        <w:t>и Акта приемки-передачи товара</w:t>
      </w:r>
      <w:r w:rsidR="001D01FF" w:rsidRPr="004E3619">
        <w:rPr>
          <w:rFonts w:ascii="Times New Roman" w:eastAsia="Times New Roman" w:hAnsi="Times New Roman" w:cs="Times New Roman"/>
          <w:sz w:val="24"/>
          <w:szCs w:val="24"/>
          <w:lang w:eastAsia="ru-RU"/>
        </w:rPr>
        <w:t xml:space="preserve"> </w:t>
      </w:r>
      <w:r w:rsidR="004A481E" w:rsidRPr="004E3619">
        <w:rPr>
          <w:rFonts w:ascii="Times New Roman" w:eastAsia="Times New Roman" w:hAnsi="Times New Roman" w:cs="Times New Roman"/>
          <w:sz w:val="24"/>
          <w:szCs w:val="24"/>
          <w:lang w:eastAsia="ru-RU"/>
        </w:rPr>
        <w:t>(</w:t>
      </w:r>
      <w:r w:rsidR="004A481E" w:rsidRPr="004A481E">
        <w:rPr>
          <w:rFonts w:ascii="Times New Roman" w:eastAsia="Times New Roman" w:hAnsi="Times New Roman" w:cs="Times New Roman"/>
          <w:sz w:val="24"/>
          <w:szCs w:val="24"/>
          <w:lang w:eastAsia="ru-RU"/>
        </w:rPr>
        <w:t xml:space="preserve">Приложение №2 к Договору – Акт приема-передачи </w:t>
      </w:r>
      <w:r w:rsidR="004E3619">
        <w:rPr>
          <w:rFonts w:ascii="Times New Roman" w:eastAsia="Times New Roman" w:hAnsi="Times New Roman" w:cs="Times New Roman"/>
          <w:sz w:val="24"/>
          <w:szCs w:val="24"/>
          <w:lang w:eastAsia="ru-RU"/>
        </w:rPr>
        <w:t>т</w:t>
      </w:r>
      <w:r w:rsidR="004A481E" w:rsidRPr="004A481E">
        <w:rPr>
          <w:rFonts w:ascii="Times New Roman" w:eastAsia="Times New Roman" w:hAnsi="Times New Roman" w:cs="Times New Roman"/>
          <w:sz w:val="24"/>
          <w:szCs w:val="24"/>
          <w:lang w:eastAsia="ru-RU"/>
        </w:rPr>
        <w:t>овара</w:t>
      </w:r>
      <w:r w:rsidR="004A481E">
        <w:rPr>
          <w:rFonts w:ascii="Times New Roman" w:eastAsia="Times New Roman" w:hAnsi="Times New Roman" w:cs="Times New Roman"/>
          <w:sz w:val="24"/>
          <w:szCs w:val="24"/>
          <w:lang w:eastAsia="ru-RU"/>
        </w:rPr>
        <w:t xml:space="preserve"> (далее – Акт приемки-передачи</w:t>
      </w:r>
      <w:r w:rsidR="004E3619">
        <w:rPr>
          <w:rFonts w:ascii="Times New Roman" w:eastAsia="Times New Roman" w:hAnsi="Times New Roman" w:cs="Times New Roman"/>
          <w:sz w:val="24"/>
          <w:szCs w:val="24"/>
          <w:lang w:eastAsia="ru-RU"/>
        </w:rPr>
        <w:t xml:space="preserve"> товара), </w:t>
      </w:r>
      <w:r w:rsidR="007C6CB2" w:rsidRPr="00B8548D">
        <w:rPr>
          <w:rFonts w:ascii="Times New Roman" w:eastAsia="Times New Roman" w:hAnsi="Times New Roman" w:cs="Times New Roman"/>
          <w:sz w:val="24"/>
          <w:szCs w:val="24"/>
          <w:lang w:eastAsia="ru-RU"/>
        </w:rPr>
        <w:t>в котором указывается: сумма, подлежащая оплате в соответствии с условиями Договора; размер неустойки (штрафа, пени), подлежащей взысканию; основания применения и порядок расчета неустойки (штрафа, пени); итоговая сумма, подлежащая оплате Поставщику по Договору.</w:t>
      </w:r>
    </w:p>
    <w:p w14:paraId="54EA3AB9" w14:textId="319C7AD5" w:rsidR="00EB2876" w:rsidRPr="00974837" w:rsidRDefault="004E3619" w:rsidP="004F37CB">
      <w:pPr>
        <w:pStyle w:val="a3"/>
        <w:numPr>
          <w:ilvl w:val="1"/>
          <w:numId w:val="37"/>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Оригинал счета за поставленные Товары Поставщик направляет Заказчику в 1 (одном) экземпляре в день поставки Товара, а также выставляет счет-фактуру в соответствии с налоговым законодательством Российской Федерации.</w:t>
      </w:r>
    </w:p>
    <w:p w14:paraId="605E0B5A" w14:textId="1F3414A4" w:rsidR="00EB2876" w:rsidRPr="00974837" w:rsidRDefault="00AF37D8" w:rsidP="00974837">
      <w:pPr>
        <w:pStyle w:val="a3"/>
        <w:numPr>
          <w:ilvl w:val="1"/>
          <w:numId w:val="37"/>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974837">
        <w:rPr>
          <w:rFonts w:ascii="Times New Roman" w:eastAsia="Times New Roman" w:hAnsi="Times New Roman" w:cs="Times New Roman"/>
          <w:sz w:val="24"/>
          <w:szCs w:val="24"/>
          <w:lang w:eastAsia="ru-RU"/>
        </w:rPr>
        <w:tab/>
      </w:r>
      <w:r w:rsidR="007C1E07" w:rsidRPr="00974837">
        <w:rPr>
          <w:rFonts w:ascii="Times New Roman" w:eastAsia="Times New Roman" w:hAnsi="Times New Roman" w:cs="Times New Roman"/>
          <w:sz w:val="24"/>
          <w:szCs w:val="24"/>
          <w:lang w:eastAsia="ru-RU"/>
        </w:rPr>
        <w:t>Цена Договора, указанная в пункте 2.1 настоящего Договора,</w:t>
      </w:r>
      <w:r w:rsidR="00271B3C" w:rsidRPr="00974837">
        <w:rPr>
          <w:rFonts w:ascii="Times New Roman" w:eastAsia="Times New Roman" w:hAnsi="Times New Roman" w:cs="Times New Roman"/>
          <w:sz w:val="24"/>
          <w:szCs w:val="24"/>
          <w:lang w:eastAsia="ru-RU"/>
        </w:rPr>
        <w:t xml:space="preserve"> является твердой и изменению не подлежит, за исключением случаев, предусмотренных действующим законодательством и настоящим Договором.</w:t>
      </w:r>
      <w:r w:rsidR="00271B3C" w:rsidRPr="00974837" w:rsidDel="00271B3C">
        <w:rPr>
          <w:rFonts w:ascii="Times New Roman" w:eastAsia="Times New Roman" w:hAnsi="Times New Roman" w:cs="Times New Roman"/>
          <w:sz w:val="24"/>
          <w:szCs w:val="24"/>
          <w:lang w:eastAsia="ru-RU"/>
        </w:rPr>
        <w:t xml:space="preserve"> </w:t>
      </w:r>
      <w:r w:rsidR="00EB2876" w:rsidRPr="00974837">
        <w:rPr>
          <w:rFonts w:ascii="Times New Roman" w:eastAsia="Times New Roman" w:hAnsi="Times New Roman" w:cs="Times New Roman"/>
          <w:sz w:val="24"/>
          <w:szCs w:val="24"/>
          <w:lang w:eastAsia="ru-RU"/>
        </w:rPr>
        <w:t>Заключение ЕЦОЭ №10 от 02.10.2025 г. на Заявление №2909253 от 29.09.2025 г.</w:t>
      </w:r>
    </w:p>
    <w:p w14:paraId="163ED742" w14:textId="2EBEC864" w:rsidR="00EB2876" w:rsidRPr="00974837" w:rsidRDefault="001832E8" w:rsidP="00974837">
      <w:pPr>
        <w:pStyle w:val="a3"/>
        <w:numPr>
          <w:ilvl w:val="1"/>
          <w:numId w:val="37"/>
        </w:numPr>
        <w:shd w:val="clear" w:color="auto" w:fill="FFFFFF"/>
        <w:spacing w:after="0" w:line="240" w:lineRule="auto"/>
        <w:ind w:left="0" w:firstLine="567"/>
        <w:jc w:val="both"/>
        <w:rPr>
          <w:rFonts w:ascii="Times New Roman" w:eastAsia="Calibri" w:hAnsi="Times New Roman" w:cs="Times New Roman"/>
          <w:sz w:val="24"/>
          <w:szCs w:val="24"/>
        </w:rPr>
      </w:pPr>
      <w:r w:rsidRPr="00974837">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w:t>
      </w:r>
      <w:r w:rsidR="00810ECE" w:rsidRPr="00974837">
        <w:rPr>
          <w:rFonts w:ascii="Times New Roman" w:eastAsia="Times New Roman" w:hAnsi="Times New Roman" w:cs="Times New Roman"/>
          <w:sz w:val="24"/>
          <w:szCs w:val="24"/>
          <w:lang w:eastAsia="ru-RU"/>
        </w:rPr>
        <w:t>Поставщика</w:t>
      </w:r>
      <w:r w:rsidR="00064E94" w:rsidRPr="00974837">
        <w:rPr>
          <w:rFonts w:ascii="Times New Roman" w:eastAsia="Times New Roman" w:hAnsi="Times New Roman" w:cs="Times New Roman"/>
          <w:sz w:val="24"/>
          <w:szCs w:val="24"/>
          <w:lang w:eastAsia="ru-RU"/>
        </w:rPr>
        <w:t xml:space="preserve">, </w:t>
      </w:r>
      <w:r w:rsidRPr="00974837">
        <w:rPr>
          <w:rFonts w:ascii="Times New Roman" w:eastAsia="Times New Roman" w:hAnsi="Times New Roman" w:cs="Times New Roman"/>
          <w:sz w:val="24"/>
          <w:szCs w:val="24"/>
          <w:lang w:eastAsia="ru-RU"/>
        </w:rPr>
        <w:t xml:space="preserve">реквизиты которого указаны в разделе «Адреса, реквизиты и подписи Сторон» Договора, на основании оригинала счета, выставленного </w:t>
      </w:r>
      <w:r w:rsidR="00810ECE" w:rsidRPr="00974837">
        <w:rPr>
          <w:rFonts w:ascii="Times New Roman" w:eastAsia="Times New Roman" w:hAnsi="Times New Roman" w:cs="Times New Roman"/>
          <w:sz w:val="24"/>
          <w:szCs w:val="24"/>
          <w:lang w:eastAsia="ru-RU"/>
        </w:rPr>
        <w:t>Поставщиком</w:t>
      </w:r>
      <w:r w:rsidRPr="00974837">
        <w:rPr>
          <w:rFonts w:ascii="Times New Roman" w:eastAsia="Times New Roman" w:hAnsi="Times New Roman" w:cs="Times New Roman"/>
          <w:sz w:val="24"/>
          <w:szCs w:val="24"/>
          <w:lang w:eastAsia="ru-RU"/>
        </w:rPr>
        <w:t>.</w:t>
      </w:r>
    </w:p>
    <w:p w14:paraId="67E64CBC" w14:textId="69FEF8BA" w:rsidR="007759BA" w:rsidRPr="00974837" w:rsidRDefault="001832E8" w:rsidP="00974837">
      <w:pPr>
        <w:pStyle w:val="a3"/>
        <w:numPr>
          <w:ilvl w:val="1"/>
          <w:numId w:val="37"/>
        </w:numPr>
        <w:shd w:val="clear" w:color="auto" w:fill="FFFFFF"/>
        <w:spacing w:after="0" w:line="240" w:lineRule="auto"/>
        <w:ind w:left="0" w:firstLine="567"/>
        <w:jc w:val="both"/>
        <w:rPr>
          <w:rFonts w:ascii="Times New Roman" w:eastAsia="Calibri" w:hAnsi="Times New Roman" w:cs="Times New Roman"/>
          <w:sz w:val="24"/>
          <w:szCs w:val="24"/>
        </w:rPr>
      </w:pPr>
      <w:r w:rsidRPr="00974837">
        <w:rPr>
          <w:rFonts w:ascii="Times New Roman" w:eastAsia="Times New Roman" w:hAnsi="Times New Roman" w:cs="Times New Roman"/>
          <w:sz w:val="24"/>
          <w:szCs w:val="24"/>
          <w:lang w:eastAsia="ru-RU"/>
        </w:rPr>
        <w:t xml:space="preserve">Если </w:t>
      </w:r>
      <w:r w:rsidR="00810ECE" w:rsidRPr="00974837">
        <w:rPr>
          <w:rFonts w:ascii="Times New Roman" w:eastAsia="Times New Roman" w:hAnsi="Times New Roman" w:cs="Times New Roman"/>
          <w:sz w:val="24"/>
          <w:szCs w:val="24"/>
          <w:lang w:eastAsia="ru-RU"/>
        </w:rPr>
        <w:t>Товар поставлен</w:t>
      </w:r>
      <w:r w:rsidRPr="00974837">
        <w:rPr>
          <w:rFonts w:ascii="Times New Roman" w:eastAsia="Times New Roman" w:hAnsi="Times New Roman" w:cs="Times New Roman"/>
          <w:sz w:val="24"/>
          <w:szCs w:val="24"/>
          <w:lang w:eastAsia="ru-RU"/>
        </w:rPr>
        <w:t xml:space="preserve"> </w:t>
      </w:r>
      <w:r w:rsidR="00810ECE" w:rsidRPr="00974837">
        <w:rPr>
          <w:rFonts w:ascii="Times New Roman" w:eastAsia="Times New Roman" w:hAnsi="Times New Roman" w:cs="Times New Roman"/>
          <w:sz w:val="24"/>
          <w:szCs w:val="24"/>
          <w:lang w:eastAsia="ru-RU"/>
        </w:rPr>
        <w:t>Поставщиком</w:t>
      </w:r>
      <w:r w:rsidRPr="00974837">
        <w:rPr>
          <w:rFonts w:ascii="Times New Roman" w:eastAsia="Times New Roman" w:hAnsi="Times New Roman" w:cs="Times New Roman"/>
          <w:sz w:val="24"/>
          <w:szCs w:val="24"/>
          <w:lang w:eastAsia="ru-RU"/>
        </w:rPr>
        <w:t xml:space="preserve"> не в полном объеме, а сумма перечисленных Заказчиком </w:t>
      </w:r>
      <w:r w:rsidR="00980C30" w:rsidRPr="00974837">
        <w:rPr>
          <w:rFonts w:ascii="Times New Roman" w:eastAsia="Times New Roman" w:hAnsi="Times New Roman" w:cs="Times New Roman"/>
          <w:sz w:val="24"/>
          <w:szCs w:val="24"/>
          <w:lang w:eastAsia="ru-RU"/>
        </w:rPr>
        <w:t>Поставщику</w:t>
      </w:r>
      <w:r w:rsidRPr="00974837">
        <w:rPr>
          <w:rFonts w:ascii="Times New Roman" w:eastAsia="Times New Roman" w:hAnsi="Times New Roman" w:cs="Times New Roman"/>
          <w:sz w:val="24"/>
          <w:szCs w:val="24"/>
          <w:lang w:eastAsia="ru-RU"/>
        </w:rPr>
        <w:t xml:space="preserve"> денежных средств превышает стоимость </w:t>
      </w:r>
      <w:r w:rsidR="00980C30" w:rsidRPr="00974837">
        <w:rPr>
          <w:rFonts w:ascii="Times New Roman" w:eastAsia="Times New Roman" w:hAnsi="Times New Roman" w:cs="Times New Roman"/>
          <w:sz w:val="24"/>
          <w:szCs w:val="24"/>
          <w:lang w:eastAsia="ru-RU"/>
        </w:rPr>
        <w:t>поставленного Товара</w:t>
      </w:r>
      <w:r w:rsidRPr="00974837">
        <w:rPr>
          <w:rFonts w:ascii="Times New Roman" w:eastAsia="Times New Roman" w:hAnsi="Times New Roman" w:cs="Times New Roman"/>
          <w:sz w:val="24"/>
          <w:szCs w:val="24"/>
          <w:lang w:eastAsia="ru-RU"/>
        </w:rPr>
        <w:t xml:space="preserve">, </w:t>
      </w:r>
      <w:r w:rsidR="00406BBF" w:rsidRPr="00974837">
        <w:rPr>
          <w:rFonts w:ascii="Times New Roman" w:eastAsia="Times New Roman" w:hAnsi="Times New Roman" w:cs="Times New Roman"/>
          <w:sz w:val="24"/>
          <w:szCs w:val="24"/>
          <w:lang w:eastAsia="ru-RU"/>
        </w:rPr>
        <w:t>Поставщик</w:t>
      </w:r>
      <w:r w:rsidRPr="00974837">
        <w:rPr>
          <w:rFonts w:ascii="Times New Roman" w:eastAsia="Times New Roman" w:hAnsi="Times New Roman" w:cs="Times New Roman"/>
          <w:sz w:val="24"/>
          <w:szCs w:val="24"/>
          <w:lang w:eastAsia="ru-RU"/>
        </w:rPr>
        <w:t xml:space="preserve"> обязан в течение </w:t>
      </w:r>
      <w:r w:rsidR="00251D7A" w:rsidRPr="00974837">
        <w:rPr>
          <w:rFonts w:ascii="Times New Roman" w:eastAsia="Times New Roman" w:hAnsi="Times New Roman" w:cs="Times New Roman"/>
          <w:sz w:val="24"/>
          <w:szCs w:val="24"/>
          <w:lang w:eastAsia="ru-RU"/>
        </w:rPr>
        <w:t>3</w:t>
      </w:r>
      <w:r w:rsidRPr="00974837">
        <w:rPr>
          <w:rFonts w:ascii="Times New Roman" w:eastAsia="Times New Roman" w:hAnsi="Times New Roman" w:cs="Times New Roman"/>
          <w:sz w:val="24"/>
          <w:szCs w:val="24"/>
          <w:lang w:eastAsia="ru-RU"/>
        </w:rPr>
        <w:t xml:space="preserve"> (</w:t>
      </w:r>
      <w:r w:rsidR="00251D7A" w:rsidRPr="00974837">
        <w:rPr>
          <w:rFonts w:ascii="Times New Roman" w:eastAsia="Times New Roman" w:hAnsi="Times New Roman" w:cs="Times New Roman"/>
          <w:sz w:val="24"/>
          <w:szCs w:val="24"/>
          <w:lang w:eastAsia="ru-RU"/>
        </w:rPr>
        <w:t>Трех</w:t>
      </w:r>
      <w:r w:rsidRPr="00974837">
        <w:rPr>
          <w:rFonts w:ascii="Times New Roman" w:eastAsia="Times New Roman" w:hAnsi="Times New Roman" w:cs="Times New Roman"/>
          <w:sz w:val="24"/>
          <w:szCs w:val="24"/>
          <w:lang w:eastAsia="ru-RU"/>
        </w:rPr>
        <w:t>) рабочих дней с даты подписания</w:t>
      </w:r>
      <w:r w:rsidR="00670739" w:rsidRPr="00974837">
        <w:rPr>
          <w:rFonts w:ascii="Times New Roman" w:eastAsia="Times New Roman" w:hAnsi="Times New Roman" w:cs="Times New Roman"/>
          <w:sz w:val="24"/>
          <w:szCs w:val="24"/>
          <w:lang w:eastAsia="ru-RU"/>
        </w:rPr>
        <w:t xml:space="preserve"> Заказчиком</w:t>
      </w:r>
      <w:r w:rsidRPr="00974837">
        <w:rPr>
          <w:rFonts w:ascii="Times New Roman" w:eastAsia="Times New Roman" w:hAnsi="Times New Roman" w:cs="Times New Roman"/>
          <w:sz w:val="24"/>
          <w:szCs w:val="24"/>
          <w:lang w:eastAsia="ru-RU"/>
        </w:rPr>
        <w:t xml:space="preserve"> </w:t>
      </w:r>
      <w:r w:rsidR="00980C30" w:rsidRPr="00974837">
        <w:rPr>
          <w:rFonts w:ascii="Times New Roman" w:eastAsia="Times New Roman" w:hAnsi="Times New Roman" w:cs="Times New Roman"/>
          <w:sz w:val="24"/>
          <w:szCs w:val="24"/>
          <w:lang w:eastAsia="ru-RU"/>
        </w:rPr>
        <w:t>Товарной накладной</w:t>
      </w:r>
      <w:r w:rsidR="00A06F1E" w:rsidRPr="00974837">
        <w:rPr>
          <w:rFonts w:ascii="Times New Roman" w:eastAsia="Times New Roman" w:hAnsi="Times New Roman" w:cs="Times New Roman"/>
          <w:sz w:val="24"/>
          <w:szCs w:val="24"/>
          <w:lang w:eastAsia="ru-RU"/>
        </w:rPr>
        <w:t xml:space="preserve"> </w:t>
      </w:r>
      <w:r w:rsidR="00377F01" w:rsidRPr="00974837">
        <w:rPr>
          <w:rFonts w:ascii="Times New Roman" w:eastAsia="Times New Roman" w:hAnsi="Times New Roman" w:cs="Times New Roman"/>
          <w:sz w:val="24"/>
          <w:szCs w:val="24"/>
          <w:lang w:eastAsia="ru-RU"/>
        </w:rPr>
        <w:t>или</w:t>
      </w:r>
      <w:r w:rsidR="009B1830" w:rsidRPr="00974837">
        <w:rPr>
          <w:rFonts w:ascii="Times New Roman" w:eastAsia="Times New Roman" w:hAnsi="Times New Roman" w:cs="Times New Roman"/>
          <w:bCs/>
          <w:sz w:val="24"/>
          <w:szCs w:val="24"/>
          <w:lang w:eastAsia="ru-RU"/>
        </w:rPr>
        <w:t xml:space="preserve"> </w:t>
      </w:r>
      <w:r w:rsidR="009B1830" w:rsidRPr="00974837">
        <w:rPr>
          <w:rFonts w:ascii="Times New Roman" w:eastAsia="Times New Roman" w:hAnsi="Times New Roman" w:cs="Times New Roman"/>
          <w:sz w:val="24"/>
          <w:szCs w:val="24"/>
          <w:lang w:eastAsia="ru-RU"/>
        </w:rPr>
        <w:t xml:space="preserve">УПД </w:t>
      </w:r>
      <w:r w:rsidRPr="00974837">
        <w:rPr>
          <w:rFonts w:ascii="Times New Roman" w:eastAsia="Times New Roman" w:hAnsi="Times New Roman" w:cs="Times New Roman"/>
          <w:sz w:val="24"/>
          <w:szCs w:val="24"/>
          <w:lang w:eastAsia="ru-RU"/>
        </w:rPr>
        <w:t>перечислить Заказчику сумму излишне уплаченных Заказчиком денежных средств</w:t>
      </w:r>
      <w:r w:rsidR="007759BA" w:rsidRPr="00974837">
        <w:rPr>
          <w:rFonts w:ascii="Times New Roman" w:eastAsia="Times New Roman" w:hAnsi="Times New Roman" w:cs="Times New Roman"/>
          <w:sz w:val="24"/>
          <w:szCs w:val="24"/>
          <w:lang w:eastAsia="ru-RU"/>
        </w:rPr>
        <w:t>.</w:t>
      </w:r>
    </w:p>
    <w:p w14:paraId="1B23A253" w14:textId="04339626" w:rsidR="008B114C" w:rsidRPr="004F37CB" w:rsidRDefault="001832E8" w:rsidP="004F37CB">
      <w:pPr>
        <w:pStyle w:val="a3"/>
        <w:widowControl w:val="0"/>
        <w:numPr>
          <w:ilvl w:val="1"/>
          <w:numId w:val="46"/>
        </w:numPr>
        <w:shd w:val="clear" w:color="auto" w:fill="FFFFFF"/>
        <w:spacing w:after="0" w:line="240" w:lineRule="auto"/>
        <w:ind w:left="142" w:firstLine="349"/>
        <w:jc w:val="both"/>
        <w:rPr>
          <w:rFonts w:ascii="Times New Roman" w:eastAsia="Calibri" w:hAnsi="Times New Roman" w:cs="Times New Roman"/>
          <w:sz w:val="24"/>
          <w:szCs w:val="24"/>
        </w:rPr>
      </w:pPr>
      <w:r w:rsidRPr="004F37CB">
        <w:rPr>
          <w:rFonts w:ascii="Times New Roman" w:eastAsia="Times New Roman" w:hAnsi="Times New Roman" w:cs="Times New Roman"/>
          <w:sz w:val="24"/>
          <w:szCs w:val="24"/>
          <w:lang w:eastAsia="ru-RU"/>
        </w:rPr>
        <w:t xml:space="preserve">Обязательства Заказчика по оплате </w:t>
      </w:r>
      <w:r w:rsidR="00980C30" w:rsidRPr="004F37CB">
        <w:rPr>
          <w:rFonts w:ascii="Times New Roman" w:eastAsia="Times New Roman" w:hAnsi="Times New Roman" w:cs="Times New Roman"/>
          <w:sz w:val="24"/>
          <w:szCs w:val="24"/>
          <w:lang w:eastAsia="ru-RU"/>
        </w:rPr>
        <w:t>поставленного Товара</w:t>
      </w:r>
      <w:r w:rsidR="00260700" w:rsidRPr="004F37CB">
        <w:rPr>
          <w:rFonts w:ascii="Times New Roman" w:eastAsia="Times New Roman" w:hAnsi="Times New Roman" w:cs="Times New Roman"/>
          <w:sz w:val="24"/>
          <w:szCs w:val="24"/>
          <w:lang w:eastAsia="ru-RU"/>
        </w:rPr>
        <w:t xml:space="preserve"> </w:t>
      </w:r>
      <w:r w:rsidRPr="004F37CB">
        <w:rPr>
          <w:rFonts w:ascii="Times New Roman" w:eastAsia="Times New Roman" w:hAnsi="Times New Roman" w:cs="Times New Roman"/>
          <w:sz w:val="24"/>
          <w:szCs w:val="24"/>
          <w:lang w:eastAsia="ru-RU"/>
        </w:rPr>
        <w:t xml:space="preserve">считаются исполненными с даты списания денежных средств с </w:t>
      </w:r>
      <w:r w:rsidRPr="004F37CB">
        <w:rPr>
          <w:rFonts w:ascii="Times New Roman" w:eastAsia="Times New Roman" w:hAnsi="Times New Roman" w:cs="Times New Roman"/>
          <w:iCs/>
          <w:sz w:val="24"/>
          <w:szCs w:val="24"/>
          <w:lang w:eastAsia="ru-RU"/>
        </w:rPr>
        <w:t>расчетного счета</w:t>
      </w:r>
      <w:r w:rsidRPr="004F37CB">
        <w:rPr>
          <w:rFonts w:ascii="Times New Roman" w:eastAsia="Times New Roman" w:hAnsi="Times New Roman" w:cs="Times New Roman"/>
          <w:sz w:val="24"/>
          <w:szCs w:val="24"/>
          <w:lang w:eastAsia="ru-RU"/>
        </w:rPr>
        <w:t xml:space="preserve"> Заказчика.</w:t>
      </w:r>
    </w:p>
    <w:p w14:paraId="1D361D01" w14:textId="77777777" w:rsidR="008B114C" w:rsidRPr="00B8548D" w:rsidRDefault="001832E8" w:rsidP="004F37CB">
      <w:pPr>
        <w:pStyle w:val="a3"/>
        <w:widowControl w:val="0"/>
        <w:numPr>
          <w:ilvl w:val="1"/>
          <w:numId w:val="46"/>
        </w:numPr>
        <w:shd w:val="clear" w:color="auto" w:fill="FFFFFF"/>
        <w:spacing w:after="0" w:line="240" w:lineRule="auto"/>
        <w:ind w:left="0" w:firstLine="567"/>
        <w:contextualSpacing w:val="0"/>
        <w:jc w:val="both"/>
        <w:rPr>
          <w:rFonts w:ascii="Times New Roman" w:eastAsia="Calibri" w:hAnsi="Times New Roman" w:cs="Times New Roman"/>
          <w:sz w:val="24"/>
          <w:szCs w:val="24"/>
        </w:rPr>
      </w:pPr>
      <w:r w:rsidRPr="00B8548D">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97DFDFD" w14:textId="18579714" w:rsidR="001832E8" w:rsidRPr="00B8548D" w:rsidRDefault="001832E8" w:rsidP="004F37CB">
      <w:pPr>
        <w:pStyle w:val="a3"/>
        <w:numPr>
          <w:ilvl w:val="1"/>
          <w:numId w:val="46"/>
        </w:numPr>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2535B9" w:rsidRPr="00B8548D">
        <w:rPr>
          <w:rFonts w:ascii="Times New Roman" w:eastAsia="Times New Roman" w:hAnsi="Times New Roman" w:cs="Times New Roman"/>
          <w:sz w:val="24"/>
          <w:szCs w:val="24"/>
          <w:lang w:eastAsia="ru-RU"/>
        </w:rPr>
        <w:t>Поставщиком</w:t>
      </w:r>
      <w:r w:rsidRPr="00B8548D">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ED58A46" w14:textId="5091B8BB" w:rsidR="00B8548D" w:rsidRPr="00B8548D" w:rsidRDefault="00B05657" w:rsidP="004F37CB">
      <w:pPr>
        <w:pStyle w:val="a3"/>
        <w:numPr>
          <w:ilvl w:val="1"/>
          <w:numId w:val="46"/>
        </w:numPr>
        <w:spacing w:after="0" w:line="240" w:lineRule="auto"/>
        <w:ind w:left="0" w:firstLine="567"/>
        <w:jc w:val="both"/>
        <w:rPr>
          <w:rFonts w:ascii="Times New Roman" w:eastAsia="Times New Roman" w:hAnsi="Times New Roman" w:cs="Times New Roman"/>
          <w:sz w:val="24"/>
          <w:szCs w:val="24"/>
          <w:lang w:eastAsia="ru-RU"/>
        </w:rPr>
      </w:pPr>
      <w:r w:rsidRPr="00B05657">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w:t>
      </w:r>
      <w:proofErr w:type="spellStart"/>
      <w:r w:rsidRPr="00B05657">
        <w:rPr>
          <w:rFonts w:ascii="Times New Roman" w:eastAsia="Times New Roman" w:hAnsi="Times New Roman" w:cs="Times New Roman"/>
          <w:sz w:val="24"/>
          <w:szCs w:val="24"/>
          <w:lang w:eastAsia="ru-RU"/>
        </w:rPr>
        <w:t>Кинопарк</w:t>
      </w:r>
      <w:proofErr w:type="spellEnd"/>
      <w:r w:rsidRPr="00B05657">
        <w:rPr>
          <w:rFonts w:ascii="Times New Roman" w:eastAsia="Times New Roman" w:hAnsi="Times New Roman" w:cs="Times New Roman"/>
          <w:sz w:val="24"/>
          <w:szCs w:val="24"/>
          <w:lang w:eastAsia="ru-RU"/>
        </w:rPr>
        <w:t>» Департаментом культуры города Москвы (далее – Уполномоченный орган) по соглашению о предоставлении гранта в форме субсидии из бюджета города Москвы №65/ГП от 13.06.24г.</w:t>
      </w:r>
      <w:r>
        <w:rPr>
          <w:rFonts w:ascii="Times New Roman" w:eastAsia="Times New Roman" w:hAnsi="Times New Roman" w:cs="Times New Roman"/>
          <w:sz w:val="24"/>
          <w:szCs w:val="24"/>
          <w:lang w:eastAsia="ru-RU"/>
        </w:rPr>
        <w:t xml:space="preserve"> </w:t>
      </w:r>
      <w:r w:rsidRPr="00B05657">
        <w:rPr>
          <w:rFonts w:ascii="Times New Roman" w:eastAsia="Times New Roman" w:hAnsi="Times New Roman" w:cs="Times New Roman"/>
          <w:sz w:val="24"/>
          <w:szCs w:val="24"/>
          <w:lang w:eastAsia="ru-RU"/>
        </w:rPr>
        <w:t xml:space="preserve">(далее – Грант). </w:t>
      </w:r>
      <w:r w:rsidR="00B8548D" w:rsidRPr="00B8548D">
        <w:rPr>
          <w:rFonts w:ascii="Times New Roman" w:eastAsia="Times New Roman" w:hAnsi="Times New Roman" w:cs="Times New Roman"/>
          <w:sz w:val="24"/>
          <w:szCs w:val="24"/>
          <w:lang w:eastAsia="ru-RU"/>
        </w:rPr>
        <w:t>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w:t>
      </w:r>
    </w:p>
    <w:p w14:paraId="648FDB73" w14:textId="77777777" w:rsidR="007B33E3" w:rsidRDefault="00422F4C" w:rsidP="000E0A82">
      <w:pPr>
        <w:pStyle w:val="a3"/>
        <w:numPr>
          <w:ilvl w:val="1"/>
          <w:numId w:val="46"/>
        </w:numPr>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Товара</w:t>
      </w:r>
      <w:r w:rsidR="000679DD" w:rsidRPr="004F37CB">
        <w:rPr>
          <w:rFonts w:ascii="Times New Roman" w:eastAsia="Times New Roman" w:hAnsi="Times New Roman" w:cs="Times New Roman"/>
          <w:sz w:val="24"/>
          <w:szCs w:val="24"/>
          <w:lang w:eastAsia="ru-RU"/>
        </w:rPr>
        <w:t>.</w:t>
      </w:r>
    </w:p>
    <w:p w14:paraId="7418BB50" w14:textId="3F9B8B3E" w:rsidR="00F876B5" w:rsidRPr="008B2C02" w:rsidRDefault="008F2132" w:rsidP="000E0A82">
      <w:pPr>
        <w:pStyle w:val="10"/>
        <w:numPr>
          <w:ilvl w:val="0"/>
          <w:numId w:val="46"/>
        </w:numPr>
        <w:spacing w:before="0" w:line="240" w:lineRule="auto"/>
        <w:ind w:left="0" w:firstLine="0"/>
        <w:jc w:val="center"/>
        <w:rPr>
          <w:sz w:val="24"/>
          <w:szCs w:val="24"/>
          <w:lang w:eastAsia="ru-RU"/>
        </w:rPr>
      </w:pPr>
      <w:r w:rsidRPr="008B2C02">
        <w:rPr>
          <w:rFonts w:ascii="Times New Roman" w:eastAsia="Times New Roman" w:hAnsi="Times New Roman" w:cs="Times New Roman"/>
          <w:smallCaps/>
          <w:color w:val="auto"/>
          <w:sz w:val="24"/>
          <w:szCs w:val="24"/>
          <w:lang w:eastAsia="ru-RU"/>
        </w:rPr>
        <w:t>СРОКИ ПОСТАВКИ ТОВАРА</w:t>
      </w:r>
      <w:r w:rsidR="006E50DD" w:rsidRPr="008B2C02">
        <w:rPr>
          <w:rFonts w:ascii="Times New Roman" w:eastAsia="Times New Roman" w:hAnsi="Times New Roman" w:cs="Times New Roman"/>
          <w:smallCaps/>
          <w:color w:val="auto"/>
          <w:sz w:val="24"/>
          <w:szCs w:val="24"/>
          <w:lang w:eastAsia="ru-RU"/>
        </w:rPr>
        <w:br/>
      </w:r>
    </w:p>
    <w:p w14:paraId="7F66267E" w14:textId="465AB5A6" w:rsidR="00C449F8" w:rsidRPr="00B8548D" w:rsidRDefault="00A07CE0">
      <w:pPr>
        <w:pStyle w:val="a3"/>
        <w:numPr>
          <w:ilvl w:val="1"/>
          <w:numId w:val="23"/>
        </w:numPr>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Сроки </w:t>
      </w:r>
      <w:r w:rsidR="00C449F8" w:rsidRPr="00B8548D">
        <w:rPr>
          <w:rFonts w:ascii="Times New Roman" w:eastAsia="Times New Roman" w:hAnsi="Times New Roman" w:cs="Times New Roman"/>
          <w:sz w:val="24"/>
          <w:szCs w:val="24"/>
          <w:lang w:eastAsia="ru-RU"/>
        </w:rPr>
        <w:t xml:space="preserve">поставки </w:t>
      </w:r>
      <w:r w:rsidR="00B71623" w:rsidRPr="00B8548D">
        <w:rPr>
          <w:rFonts w:ascii="Times New Roman" w:eastAsia="Times New Roman" w:hAnsi="Times New Roman" w:cs="Times New Roman"/>
          <w:sz w:val="24"/>
          <w:szCs w:val="24"/>
          <w:lang w:eastAsia="ru-RU"/>
        </w:rPr>
        <w:t xml:space="preserve">Товара </w:t>
      </w:r>
      <w:r w:rsidR="009A151D" w:rsidRPr="00B8548D">
        <w:rPr>
          <w:rFonts w:ascii="Times New Roman" w:eastAsia="Times New Roman" w:hAnsi="Times New Roman" w:cs="Times New Roman"/>
          <w:sz w:val="24"/>
          <w:szCs w:val="24"/>
          <w:lang w:eastAsia="ru-RU"/>
        </w:rPr>
        <w:t>указаны</w:t>
      </w:r>
      <w:r w:rsidR="00C449F8" w:rsidRPr="00B8548D">
        <w:rPr>
          <w:rFonts w:ascii="Times New Roman" w:eastAsia="Times New Roman" w:hAnsi="Times New Roman" w:cs="Times New Roman"/>
          <w:sz w:val="24"/>
          <w:szCs w:val="24"/>
          <w:lang w:eastAsia="ru-RU"/>
        </w:rPr>
        <w:t xml:space="preserve"> в Техническом задании к Договору.</w:t>
      </w:r>
    </w:p>
    <w:p w14:paraId="6075A826" w14:textId="2ADAC59F" w:rsidR="00145BDC" w:rsidRPr="00B8548D" w:rsidRDefault="00A8660B">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Calibri" w:hAnsi="Times New Roman" w:cs="Times New Roman"/>
          <w:sz w:val="24"/>
          <w:szCs w:val="24"/>
          <w:lang w:eastAsia="ru-RU"/>
        </w:rPr>
        <w:t xml:space="preserve">Поставщик </w:t>
      </w:r>
      <w:r w:rsidR="00A07CE0" w:rsidRPr="00B8548D">
        <w:rPr>
          <w:rFonts w:ascii="Times New Roman" w:eastAsia="Times New Roman" w:hAnsi="Times New Roman" w:cs="Times New Roman"/>
          <w:sz w:val="24"/>
          <w:szCs w:val="24"/>
          <w:lang w:eastAsia="ru-RU"/>
        </w:rPr>
        <w:t xml:space="preserve">вправе досрочно </w:t>
      </w:r>
      <w:r w:rsidR="00C449F8" w:rsidRPr="00B8548D">
        <w:rPr>
          <w:rFonts w:ascii="Times New Roman" w:eastAsia="Times New Roman" w:hAnsi="Times New Roman" w:cs="Times New Roman"/>
          <w:sz w:val="24"/>
          <w:szCs w:val="24"/>
          <w:lang w:eastAsia="ru-RU"/>
        </w:rPr>
        <w:t>поставить Товар</w:t>
      </w:r>
      <w:r w:rsidR="00A07CE0" w:rsidRPr="00B8548D">
        <w:rPr>
          <w:rFonts w:ascii="Times New Roman" w:eastAsia="Times New Roman" w:hAnsi="Times New Roman" w:cs="Times New Roman"/>
          <w:sz w:val="24"/>
          <w:szCs w:val="24"/>
          <w:lang w:eastAsia="ru-RU"/>
        </w:rPr>
        <w:t xml:space="preserve"> только по </w:t>
      </w:r>
      <w:r w:rsidR="00C65DD3" w:rsidRPr="00B8548D">
        <w:rPr>
          <w:rFonts w:ascii="Times New Roman" w:eastAsia="Times New Roman" w:hAnsi="Times New Roman" w:cs="Times New Roman"/>
          <w:sz w:val="24"/>
          <w:szCs w:val="24"/>
          <w:lang w:eastAsia="ru-RU"/>
        </w:rPr>
        <w:t xml:space="preserve">письменному </w:t>
      </w:r>
      <w:r w:rsidR="00A07CE0" w:rsidRPr="00B8548D">
        <w:rPr>
          <w:rFonts w:ascii="Times New Roman" w:eastAsia="Times New Roman" w:hAnsi="Times New Roman" w:cs="Times New Roman"/>
          <w:sz w:val="24"/>
          <w:szCs w:val="24"/>
          <w:lang w:eastAsia="ru-RU"/>
        </w:rPr>
        <w:t>согласованию с</w:t>
      </w:r>
      <w:r w:rsidR="00A2618F" w:rsidRPr="00B8548D">
        <w:rPr>
          <w:rFonts w:ascii="Times New Roman" w:eastAsia="Times New Roman" w:hAnsi="Times New Roman" w:cs="Times New Roman"/>
          <w:sz w:val="24"/>
          <w:szCs w:val="24"/>
          <w:lang w:eastAsia="ru-RU"/>
        </w:rPr>
        <w:t> </w:t>
      </w:r>
      <w:r w:rsidR="00A07CE0" w:rsidRPr="00B8548D">
        <w:rPr>
          <w:rFonts w:ascii="Times New Roman" w:eastAsia="Times New Roman" w:hAnsi="Times New Roman" w:cs="Times New Roman"/>
          <w:sz w:val="24"/>
          <w:szCs w:val="24"/>
          <w:lang w:eastAsia="ru-RU"/>
        </w:rPr>
        <w:t>Заказчиком.</w:t>
      </w:r>
    </w:p>
    <w:p w14:paraId="707985D6" w14:textId="77777777" w:rsidR="00FA6077" w:rsidRPr="004F37CB" w:rsidRDefault="00FA6077" w:rsidP="004F37CB">
      <w:pPr>
        <w:pStyle w:val="a3"/>
        <w:shd w:val="clear" w:color="auto" w:fill="FFFFFF"/>
        <w:spacing w:after="0" w:line="240" w:lineRule="auto"/>
        <w:ind w:left="567"/>
        <w:contextualSpacing w:val="0"/>
        <w:jc w:val="both"/>
        <w:rPr>
          <w:rFonts w:ascii="Times New Roman" w:eastAsia="Times New Roman" w:hAnsi="Times New Roman" w:cs="Times New Roman"/>
          <w:sz w:val="24"/>
          <w:szCs w:val="24"/>
          <w:lang w:eastAsia="ru-RU"/>
        </w:rPr>
      </w:pPr>
    </w:p>
    <w:p w14:paraId="2C3CAB86" w14:textId="74275B64" w:rsidR="00F876B5" w:rsidRPr="004F37CB" w:rsidRDefault="008F2132" w:rsidP="000E0A82">
      <w:pPr>
        <w:pStyle w:val="10"/>
        <w:numPr>
          <w:ilvl w:val="0"/>
          <w:numId w:val="23"/>
        </w:numPr>
        <w:spacing w:before="0" w:line="240" w:lineRule="auto"/>
        <w:ind w:left="0" w:firstLine="0"/>
        <w:jc w:val="center"/>
        <w:rPr>
          <w:lang w:eastAsia="ru-RU"/>
        </w:rPr>
      </w:pPr>
      <w:r w:rsidRPr="00B8548D">
        <w:rPr>
          <w:rFonts w:ascii="Times New Roman" w:eastAsia="Times New Roman" w:hAnsi="Times New Roman" w:cs="Times New Roman"/>
          <w:smallCaps/>
          <w:color w:val="auto"/>
          <w:sz w:val="24"/>
          <w:szCs w:val="24"/>
          <w:lang w:eastAsia="ru-RU"/>
        </w:rPr>
        <w:lastRenderedPageBreak/>
        <w:t>ПОРЯДОК СДАЧИ-ПРИЕМКИ ПОСТАВЛЕННОГО ТОВАРА</w:t>
      </w:r>
      <w:r w:rsidR="006E50DD">
        <w:rPr>
          <w:rFonts w:ascii="Times New Roman" w:eastAsia="Times New Roman" w:hAnsi="Times New Roman" w:cs="Times New Roman"/>
          <w:smallCaps/>
          <w:color w:val="auto"/>
          <w:sz w:val="24"/>
          <w:szCs w:val="24"/>
          <w:lang w:eastAsia="ru-RU"/>
        </w:rPr>
        <w:br/>
      </w:r>
    </w:p>
    <w:p w14:paraId="02C02B3A" w14:textId="7B63CF09" w:rsidR="001D0AC1" w:rsidRPr="00B8548D" w:rsidRDefault="001D0AC1">
      <w:pPr>
        <w:pStyle w:val="a3"/>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4.1.</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 xml:space="preserve">Поставщик обязан согласовать с Заказчиком точное время, место и дату поставки Товара в соответствии с Техническим заданием. </w:t>
      </w:r>
    </w:p>
    <w:p w14:paraId="2146FFF4" w14:textId="3F0A81C2" w:rsidR="001D0AC1" w:rsidRPr="00B8548D" w:rsidRDefault="001D0AC1">
      <w:pPr>
        <w:pStyle w:val="a3"/>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hAnsi="Times New Roman" w:cs="Times New Roman"/>
          <w:color w:val="000000"/>
          <w:sz w:val="24"/>
          <w:szCs w:val="24"/>
        </w:rPr>
        <w:t>4.2.</w:t>
      </w:r>
      <w:r w:rsidR="009D1756" w:rsidRPr="00B8548D">
        <w:rPr>
          <w:rFonts w:ascii="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3BD5E9BE" w14:textId="552FFB0D" w:rsidR="001D0AC1" w:rsidRPr="00B8548D" w:rsidRDefault="001D0AC1">
      <w:pPr>
        <w:pStyle w:val="a3"/>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w:t>
      </w:r>
      <w:r w:rsidR="001F3232" w:rsidRPr="00B8548D">
        <w:rPr>
          <w:rFonts w:ascii="Times New Roman" w:eastAsia="Times New Roman" w:hAnsi="Times New Roman" w:cs="Times New Roman"/>
          <w:color w:val="000000"/>
          <w:sz w:val="24"/>
          <w:szCs w:val="24"/>
        </w:rPr>
        <w:t>ведениях</w:t>
      </w:r>
      <w:r w:rsidRPr="00B8548D">
        <w:rPr>
          <w:rFonts w:ascii="Times New Roman" w:eastAsia="Times New Roman" w:hAnsi="Times New Roman" w:cs="Times New Roman"/>
          <w:color w:val="000000"/>
          <w:sz w:val="24"/>
          <w:szCs w:val="24"/>
        </w:rPr>
        <w:t>.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w:t>
      </w:r>
      <w:r w:rsidR="005F23BD" w:rsidRPr="00B8548D">
        <w:rPr>
          <w:rFonts w:ascii="Times New Roman" w:eastAsia="Times New Roman" w:hAnsi="Times New Roman" w:cs="Times New Roman"/>
          <w:color w:val="000000"/>
          <w:sz w:val="24"/>
          <w:szCs w:val="24"/>
        </w:rPr>
        <w:t>2</w:t>
      </w:r>
      <w:r w:rsidRPr="00B8548D">
        <w:rPr>
          <w:rFonts w:ascii="Times New Roman" w:eastAsia="Times New Roman" w:hAnsi="Times New Roman" w:cs="Times New Roman"/>
          <w:color w:val="000000"/>
          <w:sz w:val="24"/>
          <w:szCs w:val="24"/>
        </w:rPr>
        <w:t xml:space="preserve"> настоящего Договора.</w:t>
      </w:r>
    </w:p>
    <w:p w14:paraId="1874EE0D" w14:textId="30C40684" w:rsidR="001D0AC1" w:rsidRPr="00B8548D" w:rsidRDefault="001D0AC1">
      <w:pPr>
        <w:pStyle w:val="a3"/>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4.3.</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58DD1BE6" w14:textId="51B7BFD2" w:rsidR="001D0AC1" w:rsidRPr="00B8548D" w:rsidRDefault="001D0AC1">
      <w:pPr>
        <w:pStyle w:val="a3"/>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4.4.</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358422B8" w14:textId="463D5EB7" w:rsidR="001D0AC1" w:rsidRPr="00B8548D" w:rsidRDefault="001D0AC1">
      <w:pPr>
        <w:pStyle w:val="a3"/>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4.5.</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2934B05B" w14:textId="6E1B849F" w:rsidR="001D0AC1" w:rsidRPr="00B8548D" w:rsidRDefault="001D0AC1">
      <w:pPr>
        <w:pStyle w:val="a3"/>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4.6.</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В день поставки Товаров, Поставщик пред</w:t>
      </w:r>
      <w:r w:rsidR="001F3232" w:rsidRPr="00B8548D">
        <w:rPr>
          <w:rFonts w:ascii="Times New Roman" w:eastAsia="Times New Roman" w:hAnsi="Times New Roman" w:cs="Times New Roman"/>
          <w:color w:val="000000"/>
          <w:sz w:val="24"/>
          <w:szCs w:val="24"/>
        </w:rPr>
        <w:t>о</w:t>
      </w:r>
      <w:r w:rsidRPr="00B8548D">
        <w:rPr>
          <w:rFonts w:ascii="Times New Roman" w:eastAsia="Times New Roman" w:hAnsi="Times New Roman" w:cs="Times New Roman"/>
          <w:color w:val="000000"/>
          <w:sz w:val="24"/>
          <w:szCs w:val="24"/>
        </w:rPr>
        <w:t>ставляет Заказчику подписанны</w:t>
      </w:r>
      <w:r w:rsidR="001F3232" w:rsidRPr="00B8548D">
        <w:rPr>
          <w:rFonts w:ascii="Times New Roman" w:eastAsia="Times New Roman" w:hAnsi="Times New Roman" w:cs="Times New Roman"/>
          <w:color w:val="000000"/>
          <w:sz w:val="24"/>
          <w:szCs w:val="24"/>
        </w:rPr>
        <w:t>е</w:t>
      </w:r>
      <w:r w:rsidRPr="00B8548D">
        <w:rPr>
          <w:rFonts w:ascii="Times New Roman" w:eastAsia="Times New Roman" w:hAnsi="Times New Roman" w:cs="Times New Roman"/>
          <w:color w:val="000000"/>
          <w:sz w:val="24"/>
          <w:szCs w:val="24"/>
        </w:rPr>
        <w:t xml:space="preserve"> комплект отчетных документов в соответствии с</w:t>
      </w:r>
      <w:r w:rsidR="001F3232" w:rsidRPr="00B8548D">
        <w:rPr>
          <w:rFonts w:ascii="Times New Roman" w:eastAsia="Times New Roman" w:hAnsi="Times New Roman" w:cs="Times New Roman"/>
          <w:color w:val="000000"/>
          <w:sz w:val="24"/>
          <w:szCs w:val="24"/>
        </w:rPr>
        <w:t xml:space="preserve"> Техническим заданием</w:t>
      </w:r>
      <w:r w:rsidRPr="00B8548D">
        <w:rPr>
          <w:rFonts w:ascii="Times New Roman" w:eastAsia="Times New Roman" w:hAnsi="Times New Roman" w:cs="Times New Roman"/>
          <w:color w:val="000000"/>
          <w:sz w:val="24"/>
          <w:szCs w:val="24"/>
        </w:rPr>
        <w:t>,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655E5FC9" w14:textId="184BB14F" w:rsidR="001D0AC1" w:rsidRPr="00B8548D" w:rsidRDefault="001D0AC1">
      <w:pPr>
        <w:pStyle w:val="a3"/>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4.7.</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B8548D">
        <w:rPr>
          <w:rFonts w:ascii="Times New Roman" w:eastAsia="Times New Roman" w:hAnsi="Times New Roman" w:cs="Times New Roman"/>
          <w:color w:val="000000"/>
          <w:sz w:val="24"/>
          <w:szCs w:val="24"/>
          <w:highlight w:val="white"/>
        </w:rPr>
        <w:t xml:space="preserve">Не позднее </w:t>
      </w:r>
      <w:r w:rsidRPr="00B8548D">
        <w:rPr>
          <w:rFonts w:ascii="Times New Roman" w:eastAsia="Times New Roman" w:hAnsi="Times New Roman" w:cs="Times New Roman"/>
          <w:color w:val="000000"/>
          <w:sz w:val="24"/>
          <w:szCs w:val="24"/>
        </w:rPr>
        <w:t>5</w:t>
      </w:r>
      <w:r w:rsidR="009D1756" w:rsidRPr="00B8548D">
        <w:rPr>
          <w:rFonts w:ascii="Times New Roman" w:eastAsia="Times New Roman" w:hAnsi="Times New Roman" w:cs="Times New Roman"/>
          <w:color w:val="000000"/>
          <w:sz w:val="24"/>
          <w:szCs w:val="24"/>
        </w:rPr>
        <w:t> </w:t>
      </w:r>
      <w:r w:rsidRPr="00B8548D">
        <w:rPr>
          <w:rFonts w:ascii="Times New Roman" w:eastAsia="Times New Roman" w:hAnsi="Times New Roman" w:cs="Times New Roman"/>
          <w:color w:val="000000"/>
          <w:sz w:val="24"/>
          <w:szCs w:val="24"/>
        </w:rPr>
        <w:t>(пят</w:t>
      </w:r>
      <w:r w:rsidR="000572D1" w:rsidRPr="00B8548D">
        <w:rPr>
          <w:rFonts w:ascii="Times New Roman" w:eastAsia="Times New Roman" w:hAnsi="Times New Roman" w:cs="Times New Roman"/>
          <w:color w:val="000000"/>
          <w:sz w:val="24"/>
          <w:szCs w:val="24"/>
        </w:rPr>
        <w:t>и</w:t>
      </w:r>
      <w:r w:rsidRPr="00B8548D">
        <w:rPr>
          <w:rFonts w:ascii="Times New Roman" w:eastAsia="Times New Roman" w:hAnsi="Times New Roman" w:cs="Times New Roman"/>
          <w:color w:val="000000"/>
          <w:sz w:val="24"/>
          <w:szCs w:val="24"/>
        </w:rPr>
        <w:t>) рабочих</w:t>
      </w:r>
      <w:r w:rsidRPr="00B8548D">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B8548D">
        <w:rPr>
          <w:rFonts w:ascii="Times New Roman" w:eastAsia="Times New Roman" w:hAnsi="Times New Roman" w:cs="Times New Roman"/>
          <w:color w:val="000000"/>
          <w:sz w:val="24"/>
          <w:szCs w:val="24"/>
        </w:rPr>
        <w:t xml:space="preserve">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w:t>
      </w:r>
      <w:r w:rsidR="001F3232" w:rsidRPr="00B8548D">
        <w:rPr>
          <w:rFonts w:ascii="Times New Roman" w:eastAsia="Times New Roman" w:hAnsi="Times New Roman" w:cs="Times New Roman"/>
          <w:color w:val="000000"/>
          <w:sz w:val="24"/>
          <w:szCs w:val="24"/>
        </w:rPr>
        <w:t>Сведениях</w:t>
      </w:r>
      <w:r w:rsidRPr="00B8548D">
        <w:rPr>
          <w:rFonts w:ascii="Times New Roman" w:eastAsia="Times New Roman" w:hAnsi="Times New Roman" w:cs="Times New Roman"/>
          <w:color w:val="000000"/>
          <w:sz w:val="24"/>
          <w:szCs w:val="24"/>
        </w:rPr>
        <w:t>,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приемки-передачи товара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w:t>
      </w:r>
      <w:r w:rsidR="000572D1" w:rsidRPr="00B8548D">
        <w:rPr>
          <w:rFonts w:ascii="Times New Roman" w:eastAsia="Times New Roman" w:hAnsi="Times New Roman" w:cs="Times New Roman"/>
          <w:color w:val="000000"/>
          <w:sz w:val="24"/>
          <w:szCs w:val="24"/>
        </w:rPr>
        <w:t xml:space="preserve"> Моментом приемки Товара считается дата подписания Акта приемки-передачи товара Сторонами.</w:t>
      </w:r>
    </w:p>
    <w:p w14:paraId="708D7BDB" w14:textId="06D88BC7" w:rsidR="001D0AC1" w:rsidRPr="00B8548D" w:rsidRDefault="001D0AC1">
      <w:pPr>
        <w:pStyle w:val="a3"/>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4.8.</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7ED57897" w14:textId="3C770B96" w:rsidR="001D0AC1" w:rsidRPr="00B8548D" w:rsidRDefault="001D0AC1">
      <w:pPr>
        <w:pStyle w:val="a3"/>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4.9.</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w:t>
      </w:r>
      <w:r w:rsidRPr="00B8548D">
        <w:rPr>
          <w:rFonts w:ascii="Times New Roman" w:eastAsia="Times New Roman" w:hAnsi="Times New Roman" w:cs="Times New Roman"/>
          <w:color w:val="000000"/>
          <w:sz w:val="24"/>
          <w:szCs w:val="24"/>
        </w:rPr>
        <w:lastRenderedPageBreak/>
        <w:t>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Акт приемки-передачи товара в 2 (двух) экземплярах.</w:t>
      </w:r>
    </w:p>
    <w:p w14:paraId="5E8038C2" w14:textId="3E045F78" w:rsidR="001D0AC1" w:rsidRPr="00B8548D" w:rsidRDefault="001D0AC1">
      <w:pPr>
        <w:pStyle w:val="a3"/>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4.10.</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приемки-передачи товара, один из которых направляет Поставщику в порядке, предусмотренном в настоящем разделе Договора.</w:t>
      </w:r>
    </w:p>
    <w:p w14:paraId="780E46B6" w14:textId="48CF609A" w:rsidR="001D0AC1" w:rsidRPr="00B8548D" w:rsidRDefault="001D0AC1">
      <w:pPr>
        <w:pStyle w:val="a3"/>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4.11.</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 xml:space="preserve">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w:t>
      </w:r>
      <w:r w:rsidR="005F23BD" w:rsidRPr="00B8548D">
        <w:rPr>
          <w:rFonts w:ascii="Times New Roman" w:eastAsia="Times New Roman" w:hAnsi="Times New Roman" w:cs="Times New Roman"/>
          <w:color w:val="000000"/>
          <w:sz w:val="24"/>
          <w:szCs w:val="24"/>
        </w:rPr>
        <w:t xml:space="preserve">новый </w:t>
      </w:r>
      <w:r w:rsidRPr="00B8548D">
        <w:rPr>
          <w:rFonts w:ascii="Times New Roman" w:eastAsia="Times New Roman" w:hAnsi="Times New Roman" w:cs="Times New Roman"/>
          <w:color w:val="000000"/>
          <w:sz w:val="24"/>
          <w:szCs w:val="24"/>
        </w:rPr>
        <w:t>Товар.</w:t>
      </w:r>
    </w:p>
    <w:p w14:paraId="56BBA4F5" w14:textId="1AA81B85" w:rsidR="001D0AC1" w:rsidRPr="00B8548D" w:rsidRDefault="001D0AC1">
      <w:pPr>
        <w:pStyle w:val="a3"/>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4.12.</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 xml:space="preserve">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w:t>
      </w:r>
      <w:r w:rsidR="00CD647E" w:rsidRPr="00B8548D">
        <w:rPr>
          <w:rFonts w:ascii="Times New Roman" w:eastAsia="Times New Roman" w:hAnsi="Times New Roman" w:cs="Times New Roman"/>
          <w:color w:val="000000"/>
          <w:sz w:val="24"/>
          <w:szCs w:val="24"/>
        </w:rPr>
        <w:t>доверенность в случае, если</w:t>
      </w:r>
      <w:r w:rsidRPr="00B8548D">
        <w:rPr>
          <w:rFonts w:ascii="Times New Roman" w:eastAsia="Times New Roman" w:hAnsi="Times New Roman" w:cs="Times New Roman"/>
          <w:color w:val="000000"/>
          <w:sz w:val="24"/>
          <w:szCs w:val="24"/>
        </w:rPr>
        <w:t xml:space="preserve"> уполномоченное лицо действует по доверенности.</w:t>
      </w:r>
    </w:p>
    <w:p w14:paraId="77B43A1F" w14:textId="270121BE" w:rsidR="001D0AC1" w:rsidRPr="00B8548D" w:rsidRDefault="001D0AC1">
      <w:pPr>
        <w:pStyle w:val="a3"/>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B8548D">
        <w:rPr>
          <w:rFonts w:ascii="Times New Roman" w:eastAsia="Times New Roman" w:hAnsi="Times New Roman" w:cs="Times New Roman"/>
          <w:color w:val="000000"/>
          <w:sz w:val="24"/>
          <w:szCs w:val="24"/>
        </w:rPr>
        <w:t>4.13.</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приема-передачи Товара.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w:t>
      </w:r>
      <w:r w:rsidR="00775650" w:rsidRPr="00B8548D">
        <w:rPr>
          <w:rFonts w:ascii="Times New Roman" w:eastAsia="Times New Roman" w:hAnsi="Times New Roman" w:cs="Times New Roman"/>
          <w:color w:val="000000"/>
          <w:sz w:val="24"/>
          <w:szCs w:val="24"/>
        </w:rPr>
        <w:t xml:space="preserve"> или универсальный передаточный документ (УПД)</w:t>
      </w:r>
      <w:r w:rsidRPr="00B8548D">
        <w:rPr>
          <w:rFonts w:ascii="Times New Roman" w:eastAsia="Times New Roman" w:hAnsi="Times New Roman" w:cs="Times New Roman"/>
          <w:color w:val="000000"/>
          <w:sz w:val="24"/>
          <w:szCs w:val="24"/>
        </w:rPr>
        <w:t>. Стороны согласовали, что положения п.5 ст. 488 ГК РФ к отношениям Сторон не применяются.</w:t>
      </w:r>
    </w:p>
    <w:p w14:paraId="50BCF6EE" w14:textId="70F23DE9" w:rsidR="00377F01" w:rsidRPr="000E0A82" w:rsidRDefault="001D0AC1" w:rsidP="000E0A82">
      <w:pPr>
        <w:pStyle w:val="a3"/>
        <w:shd w:val="clear" w:color="auto" w:fill="FFFFFF"/>
        <w:spacing w:after="0" w:line="240" w:lineRule="auto"/>
        <w:ind w:left="0" w:right="-2" w:firstLine="567"/>
        <w:jc w:val="both"/>
      </w:pPr>
      <w:r w:rsidRPr="00B8548D">
        <w:rPr>
          <w:rFonts w:ascii="Times New Roman" w:eastAsia="Times New Roman" w:hAnsi="Times New Roman" w:cs="Times New Roman"/>
          <w:color w:val="000000"/>
          <w:sz w:val="24"/>
          <w:szCs w:val="24"/>
        </w:rPr>
        <w:t>4.14.</w:t>
      </w:r>
      <w:r w:rsidR="009D1756" w:rsidRPr="00B8548D">
        <w:rPr>
          <w:rFonts w:ascii="Times New Roman" w:eastAsia="Times New Roman" w:hAnsi="Times New Roman" w:cs="Times New Roman"/>
          <w:color w:val="000000"/>
          <w:sz w:val="24"/>
          <w:szCs w:val="24"/>
        </w:rPr>
        <w:tab/>
      </w:r>
      <w:r w:rsidRPr="00B8548D">
        <w:rPr>
          <w:rFonts w:ascii="Times New Roman" w:eastAsia="Times New Roman" w:hAnsi="Times New Roman" w:cs="Times New Roman"/>
          <w:color w:val="000000"/>
          <w:sz w:val="24"/>
          <w:szCs w:val="24"/>
        </w:rPr>
        <w:t>Если Поставщик не поставил предусмотренное Договором количество Товара</w:t>
      </w:r>
      <w:r w:rsidR="005C6CAF" w:rsidRPr="00B8548D">
        <w:rPr>
          <w:rFonts w:ascii="Times New Roman" w:eastAsia="Times New Roman" w:hAnsi="Times New Roman" w:cs="Times New Roman"/>
          <w:color w:val="000000"/>
          <w:sz w:val="24"/>
          <w:szCs w:val="24"/>
        </w:rPr>
        <w:t>,</w:t>
      </w:r>
      <w:r w:rsidRPr="00B8548D">
        <w:rPr>
          <w:rFonts w:ascii="Times New Roman" w:eastAsia="Times New Roman" w:hAnsi="Times New Roman" w:cs="Times New Roman"/>
          <w:color w:val="000000"/>
          <w:sz w:val="24"/>
          <w:szCs w:val="24"/>
        </w:rPr>
        <w:t xml:space="preserve">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w:t>
      </w:r>
      <w:r w:rsidR="00034E71" w:rsidRPr="00B8548D">
        <w:rPr>
          <w:rFonts w:ascii="Times New Roman" w:eastAsia="Times New Roman" w:hAnsi="Times New Roman" w:cs="Times New Roman"/>
          <w:color w:val="000000"/>
          <w:sz w:val="24"/>
          <w:szCs w:val="24"/>
        </w:rPr>
        <w:t xml:space="preserve">оссийской </w:t>
      </w:r>
      <w:r w:rsidRPr="00B8548D">
        <w:rPr>
          <w:rFonts w:ascii="Times New Roman" w:eastAsia="Times New Roman" w:hAnsi="Times New Roman" w:cs="Times New Roman"/>
          <w:color w:val="000000"/>
          <w:sz w:val="24"/>
          <w:szCs w:val="24"/>
        </w:rPr>
        <w:t>Ф</w:t>
      </w:r>
      <w:r w:rsidR="00034E71" w:rsidRPr="00B8548D">
        <w:rPr>
          <w:rFonts w:ascii="Times New Roman" w:eastAsia="Times New Roman" w:hAnsi="Times New Roman" w:cs="Times New Roman"/>
          <w:color w:val="000000"/>
          <w:sz w:val="24"/>
          <w:szCs w:val="24"/>
        </w:rPr>
        <w:t>едерации</w:t>
      </w:r>
      <w:r w:rsidRPr="00B8548D">
        <w:rPr>
          <w:rFonts w:ascii="Times New Roman" w:eastAsia="Times New Roman" w:hAnsi="Times New Roman" w:cs="Times New Roman"/>
          <w:color w:val="000000"/>
          <w:sz w:val="24"/>
          <w:szCs w:val="24"/>
        </w:rPr>
        <w:t>.</w:t>
      </w:r>
      <w:r w:rsidR="000E0A82">
        <w:rPr>
          <w:rFonts w:ascii="Times New Roman" w:eastAsia="Times New Roman" w:hAnsi="Times New Roman" w:cs="Times New Roman"/>
          <w:color w:val="000000"/>
          <w:sz w:val="24"/>
          <w:szCs w:val="24"/>
        </w:rPr>
        <w:br/>
      </w:r>
    </w:p>
    <w:p w14:paraId="000C8BC2" w14:textId="5B12CF2A" w:rsidR="00F876B5" w:rsidRPr="004F37CB" w:rsidRDefault="008F2132" w:rsidP="000E0A82">
      <w:pPr>
        <w:pStyle w:val="10"/>
        <w:numPr>
          <w:ilvl w:val="0"/>
          <w:numId w:val="23"/>
        </w:numPr>
        <w:spacing w:before="0" w:line="240" w:lineRule="auto"/>
        <w:ind w:left="0" w:firstLine="0"/>
        <w:jc w:val="center"/>
        <w:rPr>
          <w:lang w:eastAsia="ru-RU"/>
        </w:rPr>
      </w:pPr>
      <w:r w:rsidRPr="00B8548D">
        <w:rPr>
          <w:rFonts w:ascii="Times New Roman" w:eastAsia="Times New Roman" w:hAnsi="Times New Roman" w:cs="Times New Roman"/>
          <w:bCs w:val="0"/>
          <w:smallCaps/>
          <w:color w:val="auto"/>
          <w:sz w:val="24"/>
          <w:szCs w:val="24"/>
          <w:lang w:eastAsia="ru-RU"/>
        </w:rPr>
        <w:t>ПРАВА И ОБЯЗАННОСТИ СТОРОН</w:t>
      </w:r>
      <w:r w:rsidR="00253870">
        <w:rPr>
          <w:rFonts w:ascii="Times New Roman" w:eastAsia="Times New Roman" w:hAnsi="Times New Roman" w:cs="Times New Roman"/>
          <w:bCs w:val="0"/>
          <w:smallCaps/>
          <w:color w:val="auto"/>
          <w:sz w:val="24"/>
          <w:szCs w:val="24"/>
          <w:lang w:eastAsia="ru-RU"/>
        </w:rPr>
        <w:br/>
      </w:r>
    </w:p>
    <w:p w14:paraId="0C62A2B1" w14:textId="77777777" w:rsidR="00A07CE0" w:rsidRPr="00B8548D" w:rsidRDefault="00A07CE0">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b/>
          <w:sz w:val="24"/>
          <w:szCs w:val="24"/>
          <w:u w:val="single"/>
          <w:lang w:eastAsia="ru-RU"/>
        </w:rPr>
      </w:pPr>
      <w:r w:rsidRPr="00B8548D">
        <w:rPr>
          <w:rFonts w:ascii="Times New Roman" w:eastAsia="Times New Roman" w:hAnsi="Times New Roman" w:cs="Times New Roman"/>
          <w:b/>
          <w:sz w:val="24"/>
          <w:szCs w:val="24"/>
          <w:u w:val="single"/>
          <w:lang w:eastAsia="ru-RU"/>
        </w:rPr>
        <w:t>Заказчик вправе:</w:t>
      </w:r>
    </w:p>
    <w:p w14:paraId="3F0822FD" w14:textId="7E0BDD89" w:rsidR="00A07CE0"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Требовать от </w:t>
      </w:r>
      <w:r w:rsidR="00DD418B" w:rsidRPr="00B8548D">
        <w:rPr>
          <w:rFonts w:ascii="Times New Roman" w:eastAsia="Times New Roman" w:hAnsi="Times New Roman" w:cs="Times New Roman"/>
          <w:sz w:val="24"/>
          <w:szCs w:val="24"/>
          <w:lang w:eastAsia="ru-RU"/>
        </w:rPr>
        <w:t>Поставщика</w:t>
      </w:r>
      <w:r w:rsidR="00D95BF8"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надлежащего исполнения обязательств в соответствии с</w:t>
      </w:r>
      <w:r w:rsidR="00087A17" w:rsidRPr="00B8548D">
        <w:rPr>
          <w:rFonts w:ascii="Times New Roman" w:eastAsia="Times New Roman" w:hAnsi="Times New Roman" w:cs="Times New Roman"/>
          <w:sz w:val="24"/>
          <w:szCs w:val="24"/>
          <w:lang w:eastAsia="ru-RU"/>
        </w:rPr>
        <w:t> </w:t>
      </w:r>
      <w:r w:rsidR="006576D4" w:rsidRPr="00B8548D">
        <w:rPr>
          <w:rFonts w:ascii="Times New Roman" w:eastAsia="Times New Roman" w:hAnsi="Times New Roman" w:cs="Times New Roman"/>
          <w:sz w:val="24"/>
          <w:szCs w:val="24"/>
          <w:lang w:eastAsia="ru-RU"/>
        </w:rPr>
        <w:t>Договором</w:t>
      </w:r>
      <w:r w:rsidR="00A55586" w:rsidRPr="00B8548D">
        <w:rPr>
          <w:rFonts w:ascii="Times New Roman" w:eastAsia="Times New Roman" w:hAnsi="Times New Roman" w:cs="Times New Roman"/>
          <w:sz w:val="24"/>
          <w:szCs w:val="24"/>
          <w:lang w:eastAsia="ru-RU"/>
        </w:rPr>
        <w:t>, а также требовать своевременного устранения выявленных недостатков</w:t>
      </w:r>
      <w:r w:rsidR="00DD418B" w:rsidRPr="00B8548D">
        <w:rPr>
          <w:rFonts w:ascii="Times New Roman" w:eastAsia="Times New Roman" w:hAnsi="Times New Roman" w:cs="Times New Roman"/>
          <w:sz w:val="24"/>
          <w:szCs w:val="24"/>
          <w:lang w:eastAsia="ru-RU"/>
        </w:rPr>
        <w:t>/дефектов</w:t>
      </w:r>
      <w:r w:rsidR="00912B2B" w:rsidRPr="00B8548D">
        <w:rPr>
          <w:rFonts w:ascii="Times New Roman" w:eastAsia="Times New Roman" w:hAnsi="Times New Roman" w:cs="Times New Roman"/>
          <w:sz w:val="24"/>
          <w:szCs w:val="24"/>
          <w:lang w:eastAsia="ru-RU"/>
        </w:rPr>
        <w:t>, в том числе выявленных в порядке, установленных п. 5.1.5, 5.1.6 Договора.</w:t>
      </w:r>
    </w:p>
    <w:p w14:paraId="6FB91A52" w14:textId="55F7A688" w:rsidR="0022265A" w:rsidRPr="00B8548D" w:rsidRDefault="0022265A">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Требовать от </w:t>
      </w:r>
      <w:r w:rsidR="00DD418B" w:rsidRPr="00B8548D">
        <w:rPr>
          <w:rFonts w:ascii="Times New Roman" w:eastAsia="Times New Roman" w:hAnsi="Times New Roman" w:cs="Times New Roman"/>
          <w:sz w:val="24"/>
          <w:szCs w:val="24"/>
          <w:lang w:eastAsia="ru-RU"/>
        </w:rPr>
        <w:t>Поставщика</w:t>
      </w:r>
      <w:r w:rsidR="00D95BF8"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 xml:space="preserve">представления надлежащим образом </w:t>
      </w:r>
      <w:r w:rsidR="00BC3D7B" w:rsidRPr="00B8548D">
        <w:rPr>
          <w:rFonts w:ascii="Times New Roman" w:eastAsia="Times New Roman" w:hAnsi="Times New Roman" w:cs="Times New Roman"/>
          <w:sz w:val="24"/>
          <w:szCs w:val="24"/>
          <w:lang w:eastAsia="ru-RU"/>
        </w:rPr>
        <w:t>оформленных Отчетных документов</w:t>
      </w:r>
      <w:r w:rsidRPr="00B8548D">
        <w:rPr>
          <w:rFonts w:ascii="Times New Roman" w:eastAsia="Times New Roman" w:hAnsi="Times New Roman" w:cs="Times New Roman"/>
          <w:sz w:val="24"/>
          <w:szCs w:val="24"/>
          <w:lang w:eastAsia="ru-RU"/>
        </w:rPr>
        <w:t xml:space="preserve"> </w:t>
      </w:r>
      <w:r w:rsidR="00D806A2" w:rsidRPr="00B8548D">
        <w:rPr>
          <w:rFonts w:ascii="Times New Roman" w:eastAsia="Times New Roman" w:hAnsi="Times New Roman" w:cs="Times New Roman"/>
          <w:sz w:val="24"/>
          <w:szCs w:val="24"/>
          <w:lang w:eastAsia="ru-RU"/>
        </w:rPr>
        <w:t>и материалов</w:t>
      </w:r>
      <w:r w:rsidRPr="00B8548D">
        <w:rPr>
          <w:rFonts w:ascii="Times New Roman" w:eastAsia="Times New Roman" w:hAnsi="Times New Roman" w:cs="Times New Roman"/>
          <w:sz w:val="24"/>
          <w:szCs w:val="24"/>
          <w:lang w:eastAsia="ru-RU"/>
        </w:rPr>
        <w:t>, подтверждающих исполнение обязательств в</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соответствии с</w:t>
      </w:r>
      <w:r w:rsidR="00087A17"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Договором.</w:t>
      </w:r>
    </w:p>
    <w:p w14:paraId="363310B6" w14:textId="10636770" w:rsidR="00A07CE0"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Письменно запрашивать информацию о ходе </w:t>
      </w:r>
      <w:r w:rsidR="00DD418B" w:rsidRPr="00B8548D">
        <w:rPr>
          <w:rFonts w:ascii="Times New Roman" w:eastAsia="Times New Roman" w:hAnsi="Times New Roman" w:cs="Times New Roman"/>
          <w:sz w:val="24"/>
          <w:szCs w:val="24"/>
          <w:lang w:eastAsia="ru-RU"/>
        </w:rPr>
        <w:t>исполнения Договора</w:t>
      </w:r>
      <w:r w:rsidRPr="00B8548D">
        <w:rPr>
          <w:rFonts w:ascii="Times New Roman" w:eastAsia="Times New Roman" w:hAnsi="Times New Roman" w:cs="Times New Roman"/>
          <w:sz w:val="24"/>
          <w:szCs w:val="24"/>
          <w:lang w:eastAsia="ru-RU"/>
        </w:rPr>
        <w:t xml:space="preserve">. </w:t>
      </w:r>
    </w:p>
    <w:p w14:paraId="6014F6EC" w14:textId="38B372A8" w:rsidR="00A07CE0"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D418B" w:rsidRPr="00B8548D">
        <w:rPr>
          <w:rFonts w:ascii="Times New Roman" w:eastAsia="Times New Roman" w:hAnsi="Times New Roman" w:cs="Times New Roman"/>
          <w:sz w:val="24"/>
          <w:szCs w:val="24"/>
          <w:lang w:eastAsia="ru-RU"/>
        </w:rPr>
        <w:t xml:space="preserve">поставки Товара </w:t>
      </w:r>
      <w:r w:rsidRPr="00B8548D">
        <w:rPr>
          <w:rFonts w:ascii="Times New Roman" w:eastAsia="Times New Roman" w:hAnsi="Times New Roman" w:cs="Times New Roman"/>
          <w:sz w:val="24"/>
          <w:szCs w:val="24"/>
          <w:lang w:eastAsia="ru-RU"/>
        </w:rPr>
        <w:t>по Договору, не вмешиваясь при этом в</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 xml:space="preserve">хозяйственную деятельность </w:t>
      </w:r>
      <w:r w:rsidR="00DD418B" w:rsidRPr="00B8548D">
        <w:rPr>
          <w:rFonts w:ascii="Times New Roman" w:eastAsia="Times New Roman" w:hAnsi="Times New Roman" w:cs="Times New Roman"/>
          <w:sz w:val="24"/>
          <w:szCs w:val="24"/>
          <w:lang w:eastAsia="ru-RU"/>
        </w:rPr>
        <w:t>Поставщика</w:t>
      </w:r>
      <w:r w:rsidRPr="00B8548D">
        <w:rPr>
          <w:rFonts w:ascii="Times New Roman" w:eastAsia="Times New Roman" w:hAnsi="Times New Roman" w:cs="Times New Roman"/>
          <w:sz w:val="24"/>
          <w:szCs w:val="24"/>
          <w:lang w:eastAsia="ru-RU"/>
        </w:rPr>
        <w:t xml:space="preserve">, давать обязательные для выполнения </w:t>
      </w:r>
      <w:r w:rsidR="00DD418B" w:rsidRPr="00B8548D">
        <w:rPr>
          <w:rFonts w:ascii="Times New Roman" w:eastAsia="Times New Roman" w:hAnsi="Times New Roman" w:cs="Times New Roman"/>
          <w:sz w:val="24"/>
          <w:szCs w:val="24"/>
          <w:lang w:eastAsia="ru-RU"/>
        </w:rPr>
        <w:t>Поставщиком</w:t>
      </w:r>
      <w:r w:rsidR="00D95BF8"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 xml:space="preserve">указания об объеме и ходе </w:t>
      </w:r>
      <w:r w:rsidR="00A63C84" w:rsidRPr="00B8548D">
        <w:rPr>
          <w:rFonts w:ascii="Times New Roman" w:eastAsia="Times New Roman" w:hAnsi="Times New Roman" w:cs="Times New Roman"/>
          <w:sz w:val="24"/>
          <w:szCs w:val="24"/>
          <w:lang w:eastAsia="ru-RU"/>
        </w:rPr>
        <w:t>поставки</w:t>
      </w:r>
      <w:r w:rsidRPr="00B8548D">
        <w:rPr>
          <w:rFonts w:ascii="Times New Roman" w:eastAsia="Times New Roman" w:hAnsi="Times New Roman" w:cs="Times New Roman"/>
          <w:sz w:val="24"/>
          <w:szCs w:val="24"/>
          <w:lang w:eastAsia="ru-RU"/>
        </w:rPr>
        <w:t xml:space="preserve">, требовать </w:t>
      </w:r>
      <w:r w:rsidRPr="00B8548D">
        <w:rPr>
          <w:rFonts w:ascii="Times New Roman" w:eastAsia="Times New Roman" w:hAnsi="Times New Roman" w:cs="Times New Roman"/>
          <w:sz w:val="24"/>
          <w:szCs w:val="24"/>
          <w:lang w:eastAsia="ru-RU"/>
        </w:rPr>
        <w:lastRenderedPageBreak/>
        <w:t>своевременного устранения выявленных при проверке и</w:t>
      </w:r>
      <w:r w:rsidR="009F3664" w:rsidRPr="00B8548D">
        <w:rPr>
          <w:rFonts w:ascii="Times New Roman" w:eastAsia="Times New Roman" w:hAnsi="Times New Roman" w:cs="Times New Roman"/>
          <w:sz w:val="24"/>
          <w:szCs w:val="24"/>
          <w:lang w:eastAsia="ru-RU"/>
        </w:rPr>
        <w:t>/или приемке</w:t>
      </w:r>
      <w:r w:rsidRPr="00B8548D">
        <w:rPr>
          <w:rFonts w:ascii="Times New Roman" w:eastAsia="Times New Roman" w:hAnsi="Times New Roman" w:cs="Times New Roman"/>
          <w:sz w:val="24"/>
          <w:szCs w:val="24"/>
          <w:lang w:eastAsia="ru-RU"/>
        </w:rPr>
        <w:t xml:space="preserve"> </w:t>
      </w:r>
      <w:r w:rsidR="00DD418B" w:rsidRPr="00B8548D">
        <w:rPr>
          <w:rFonts w:ascii="Times New Roman" w:eastAsia="Times New Roman" w:hAnsi="Times New Roman" w:cs="Times New Roman"/>
          <w:sz w:val="24"/>
          <w:szCs w:val="24"/>
          <w:lang w:eastAsia="ru-RU"/>
        </w:rPr>
        <w:t xml:space="preserve">Товара </w:t>
      </w:r>
      <w:r w:rsidRPr="00B8548D">
        <w:rPr>
          <w:rFonts w:ascii="Times New Roman" w:eastAsia="Times New Roman" w:hAnsi="Times New Roman" w:cs="Times New Roman"/>
          <w:sz w:val="24"/>
          <w:szCs w:val="24"/>
          <w:lang w:eastAsia="ru-RU"/>
        </w:rPr>
        <w:t xml:space="preserve">недостатков, устанавливать срок их устранения. </w:t>
      </w:r>
    </w:p>
    <w:p w14:paraId="7CC555ED" w14:textId="2CA90C71" w:rsidR="00DD418B" w:rsidRPr="00B8548D" w:rsidRDefault="009F3664">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Ссылаться на недостатки </w:t>
      </w:r>
      <w:r w:rsidR="00DD418B" w:rsidRPr="00B8548D">
        <w:rPr>
          <w:rFonts w:ascii="Times New Roman" w:eastAsia="Times New Roman" w:hAnsi="Times New Roman" w:cs="Times New Roman"/>
          <w:sz w:val="24"/>
          <w:szCs w:val="24"/>
          <w:lang w:eastAsia="ru-RU"/>
        </w:rPr>
        <w:t>Товара</w:t>
      </w:r>
      <w:r w:rsidRPr="00B8548D">
        <w:rPr>
          <w:rFonts w:ascii="Times New Roman" w:eastAsia="Times New Roman" w:hAnsi="Times New Roman" w:cs="Times New Roman"/>
          <w:sz w:val="24"/>
          <w:szCs w:val="24"/>
          <w:lang w:eastAsia="ru-RU"/>
        </w:rPr>
        <w:t xml:space="preserve">, </w:t>
      </w:r>
      <w:r w:rsidR="00DD418B" w:rsidRPr="00B8548D">
        <w:rPr>
          <w:rFonts w:ascii="Times New Roman" w:eastAsia="Times New Roman" w:hAnsi="Times New Roman" w:cs="Times New Roman"/>
          <w:sz w:val="24"/>
          <w:szCs w:val="24"/>
          <w:lang w:eastAsia="ru-RU"/>
        </w:rPr>
        <w:t>также</w:t>
      </w:r>
      <w:r w:rsidRPr="00B8548D">
        <w:rPr>
          <w:rFonts w:ascii="Times New Roman" w:eastAsia="Times New Roman" w:hAnsi="Times New Roman" w:cs="Times New Roman"/>
          <w:sz w:val="24"/>
          <w:szCs w:val="24"/>
          <w:lang w:eastAsia="ru-RU"/>
        </w:rPr>
        <w:t xml:space="preserve"> </w:t>
      </w:r>
      <w:r w:rsidR="00DD418B" w:rsidRPr="00B8548D">
        <w:rPr>
          <w:rFonts w:ascii="Times New Roman" w:eastAsia="Times New Roman" w:hAnsi="Times New Roman" w:cs="Times New Roman"/>
          <w:sz w:val="24"/>
          <w:szCs w:val="24"/>
          <w:lang w:eastAsia="ru-RU"/>
        </w:rPr>
        <w:t>выявленные после окончания срока действия Договора, в том числе</w:t>
      </w:r>
      <w:r w:rsidR="0041423B" w:rsidRPr="00B8548D">
        <w:rPr>
          <w:rFonts w:ascii="Times New Roman" w:eastAsia="Times New Roman" w:hAnsi="Times New Roman" w:cs="Times New Roman"/>
          <w:sz w:val="24"/>
          <w:szCs w:val="24"/>
          <w:lang w:eastAsia="ru-RU"/>
        </w:rPr>
        <w:t>,</w:t>
      </w:r>
      <w:r w:rsidR="00DD418B"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 xml:space="preserve">в части </w:t>
      </w:r>
      <w:r w:rsidR="00DD418B" w:rsidRPr="00B8548D">
        <w:rPr>
          <w:rFonts w:ascii="Times New Roman" w:eastAsia="Times New Roman" w:hAnsi="Times New Roman" w:cs="Times New Roman"/>
          <w:sz w:val="24"/>
          <w:szCs w:val="24"/>
          <w:lang w:eastAsia="ru-RU"/>
        </w:rPr>
        <w:t>количества, ассортимента, комплектности.</w:t>
      </w:r>
    </w:p>
    <w:p w14:paraId="5DD07502" w14:textId="6C4F0DBC" w:rsidR="00595733" w:rsidRPr="00B8548D" w:rsidRDefault="009F3664">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При обнаружении несоответствия </w:t>
      </w:r>
      <w:r w:rsidR="00DD418B" w:rsidRPr="00B8548D">
        <w:rPr>
          <w:rFonts w:ascii="Times New Roman" w:eastAsia="Times New Roman" w:hAnsi="Times New Roman" w:cs="Times New Roman"/>
          <w:sz w:val="24"/>
          <w:szCs w:val="24"/>
          <w:lang w:eastAsia="ru-RU"/>
        </w:rPr>
        <w:t xml:space="preserve">количества, ассортимента, комплектности и </w:t>
      </w:r>
      <w:r w:rsidRPr="00B8548D">
        <w:rPr>
          <w:rFonts w:ascii="Times New Roman" w:eastAsia="Times New Roman" w:hAnsi="Times New Roman" w:cs="Times New Roman"/>
          <w:sz w:val="24"/>
          <w:szCs w:val="24"/>
          <w:lang w:eastAsia="ru-RU"/>
        </w:rPr>
        <w:t xml:space="preserve">стоимости </w:t>
      </w:r>
      <w:r w:rsidR="00DD418B" w:rsidRPr="00B8548D">
        <w:rPr>
          <w:rFonts w:ascii="Times New Roman" w:eastAsia="Times New Roman" w:hAnsi="Times New Roman" w:cs="Times New Roman"/>
          <w:sz w:val="24"/>
          <w:szCs w:val="24"/>
          <w:lang w:eastAsia="ru-RU"/>
        </w:rPr>
        <w:t>поставленных Товаров</w:t>
      </w:r>
      <w:r w:rsidRPr="00B8548D">
        <w:rPr>
          <w:rFonts w:ascii="Times New Roman" w:eastAsia="Times New Roman" w:hAnsi="Times New Roman" w:cs="Times New Roman"/>
          <w:sz w:val="24"/>
          <w:szCs w:val="24"/>
          <w:lang w:eastAsia="ru-RU"/>
        </w:rPr>
        <w:t xml:space="preserve"> </w:t>
      </w:r>
      <w:r w:rsidR="00DD418B" w:rsidRPr="00B8548D">
        <w:rPr>
          <w:rFonts w:ascii="Times New Roman" w:eastAsia="Times New Roman" w:hAnsi="Times New Roman" w:cs="Times New Roman"/>
          <w:sz w:val="24"/>
          <w:szCs w:val="24"/>
          <w:lang w:eastAsia="ru-RU"/>
        </w:rPr>
        <w:t>условиям</w:t>
      </w:r>
      <w:r w:rsidRPr="00B8548D">
        <w:rPr>
          <w:rFonts w:ascii="Times New Roman" w:eastAsia="Times New Roman" w:hAnsi="Times New Roman" w:cs="Times New Roman"/>
          <w:sz w:val="24"/>
          <w:szCs w:val="24"/>
          <w:lang w:eastAsia="ru-RU"/>
        </w:rPr>
        <w:t xml:space="preserve"> Договора вызвать полномочных представителей </w:t>
      </w:r>
      <w:r w:rsidR="00DD418B" w:rsidRPr="00B8548D">
        <w:rPr>
          <w:rFonts w:ascii="Times New Roman" w:eastAsia="Times New Roman" w:hAnsi="Times New Roman" w:cs="Times New Roman"/>
          <w:sz w:val="24"/>
          <w:szCs w:val="24"/>
          <w:lang w:eastAsia="ru-RU"/>
        </w:rPr>
        <w:t>Поставщика</w:t>
      </w:r>
      <w:r w:rsidR="00D95BF8"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 xml:space="preserve">для представления разъяснений в отношении </w:t>
      </w:r>
      <w:r w:rsidR="00DD418B" w:rsidRPr="00B8548D">
        <w:rPr>
          <w:rFonts w:ascii="Times New Roman" w:eastAsia="Times New Roman" w:hAnsi="Times New Roman" w:cs="Times New Roman"/>
          <w:sz w:val="24"/>
          <w:szCs w:val="24"/>
          <w:lang w:eastAsia="ru-RU"/>
        </w:rPr>
        <w:t>поставленных Товаров</w:t>
      </w:r>
      <w:r w:rsidRPr="00B8548D">
        <w:rPr>
          <w:rFonts w:ascii="Times New Roman" w:eastAsia="Times New Roman" w:hAnsi="Times New Roman" w:cs="Times New Roman"/>
          <w:sz w:val="24"/>
          <w:szCs w:val="24"/>
          <w:lang w:eastAsia="ru-RU"/>
        </w:rPr>
        <w:t>.</w:t>
      </w:r>
    </w:p>
    <w:p w14:paraId="1F51AFA7" w14:textId="728CA37F" w:rsidR="00A07CE0" w:rsidRPr="00B8548D" w:rsidRDefault="00A07CE0">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b/>
          <w:sz w:val="24"/>
          <w:szCs w:val="24"/>
          <w:u w:val="single"/>
          <w:lang w:eastAsia="ru-RU"/>
        </w:rPr>
      </w:pPr>
      <w:r w:rsidRPr="00B8548D">
        <w:rPr>
          <w:rFonts w:ascii="Times New Roman" w:eastAsia="Times New Roman" w:hAnsi="Times New Roman" w:cs="Times New Roman"/>
          <w:b/>
          <w:sz w:val="24"/>
          <w:szCs w:val="24"/>
          <w:u w:val="single"/>
          <w:lang w:eastAsia="ru-RU"/>
        </w:rPr>
        <w:t>Заказчик обязан:</w:t>
      </w:r>
    </w:p>
    <w:p w14:paraId="1BCC4D12" w14:textId="29FD8445" w:rsidR="00A07CE0"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Своевременно принять и оплатить </w:t>
      </w:r>
      <w:r w:rsidR="00DD418B" w:rsidRPr="00B8548D">
        <w:rPr>
          <w:rFonts w:ascii="Times New Roman" w:eastAsia="Times New Roman" w:hAnsi="Times New Roman" w:cs="Times New Roman"/>
          <w:sz w:val="24"/>
          <w:szCs w:val="24"/>
          <w:lang w:eastAsia="ru-RU"/>
        </w:rPr>
        <w:t>поставленный Товар</w:t>
      </w:r>
      <w:r w:rsidRPr="00B8548D">
        <w:rPr>
          <w:rFonts w:ascii="Times New Roman" w:eastAsia="Times New Roman" w:hAnsi="Times New Roman" w:cs="Times New Roman"/>
          <w:sz w:val="24"/>
          <w:szCs w:val="24"/>
          <w:lang w:eastAsia="ru-RU"/>
        </w:rPr>
        <w:t xml:space="preserve"> в соответствии с Договором.</w:t>
      </w:r>
    </w:p>
    <w:p w14:paraId="07B5763F" w14:textId="010637ED" w:rsidR="00A07CE0"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При получении от </w:t>
      </w:r>
      <w:r w:rsidR="00A8660B" w:rsidRPr="00B8548D">
        <w:rPr>
          <w:rFonts w:ascii="Times New Roman" w:eastAsia="Calibri" w:hAnsi="Times New Roman" w:cs="Times New Roman"/>
          <w:sz w:val="24"/>
          <w:szCs w:val="24"/>
          <w:lang w:eastAsia="ru-RU"/>
        </w:rPr>
        <w:t xml:space="preserve">Поставщика </w:t>
      </w:r>
      <w:r w:rsidRPr="00B8548D">
        <w:rPr>
          <w:rFonts w:ascii="Times New Roman" w:eastAsia="Times New Roman" w:hAnsi="Times New Roman" w:cs="Times New Roman"/>
          <w:sz w:val="24"/>
          <w:szCs w:val="24"/>
          <w:lang w:eastAsia="ru-RU"/>
        </w:rPr>
        <w:t xml:space="preserve">уведомления о приостановлении </w:t>
      </w:r>
      <w:r w:rsidR="001C7DDE" w:rsidRPr="00B8548D">
        <w:rPr>
          <w:rFonts w:ascii="Times New Roman" w:eastAsia="Times New Roman" w:hAnsi="Times New Roman" w:cs="Times New Roman"/>
          <w:sz w:val="24"/>
          <w:szCs w:val="24"/>
          <w:lang w:eastAsia="ru-RU"/>
        </w:rPr>
        <w:t>поставки Товара</w:t>
      </w:r>
      <w:r w:rsidRPr="00B8548D">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1C7DDE" w:rsidRPr="00B8548D">
        <w:rPr>
          <w:rFonts w:ascii="Times New Roman" w:eastAsia="Times New Roman" w:hAnsi="Times New Roman" w:cs="Times New Roman"/>
          <w:sz w:val="24"/>
          <w:szCs w:val="24"/>
          <w:lang w:eastAsia="ru-RU"/>
        </w:rPr>
        <w:t>поставки Товара</w:t>
      </w:r>
      <w:r w:rsidRPr="00B8548D">
        <w:rPr>
          <w:rFonts w:ascii="Times New Roman" w:eastAsia="Times New Roman" w:hAnsi="Times New Roman" w:cs="Times New Roman"/>
          <w:sz w:val="24"/>
          <w:szCs w:val="24"/>
          <w:lang w:eastAsia="ru-RU"/>
        </w:rPr>
        <w:t>.</w:t>
      </w:r>
    </w:p>
    <w:p w14:paraId="57860608" w14:textId="563D2672" w:rsidR="00A07CE0"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Calibri" w:hAnsi="Times New Roman" w:cs="Times New Roman"/>
          <w:sz w:val="24"/>
          <w:szCs w:val="24"/>
        </w:rPr>
      </w:pPr>
      <w:r w:rsidRPr="00B8548D">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B8548D">
        <w:rPr>
          <w:rFonts w:ascii="Times New Roman" w:eastAsia="Calibri" w:hAnsi="Times New Roman" w:cs="Times New Roman"/>
          <w:sz w:val="24"/>
          <w:szCs w:val="24"/>
        </w:rPr>
        <w:t xml:space="preserve">Российской Федерации </w:t>
      </w:r>
      <w:r w:rsidRPr="00B8548D">
        <w:rPr>
          <w:rFonts w:ascii="Times New Roman" w:eastAsia="Calibri" w:hAnsi="Times New Roman" w:cs="Times New Roman"/>
          <w:sz w:val="24"/>
          <w:szCs w:val="24"/>
        </w:rPr>
        <w:t>и Договором.</w:t>
      </w:r>
    </w:p>
    <w:p w14:paraId="4BA2551F" w14:textId="0C1515BF" w:rsidR="00A07CE0" w:rsidRPr="00B8548D" w:rsidRDefault="00A8660B">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b/>
          <w:sz w:val="24"/>
          <w:szCs w:val="24"/>
          <w:u w:val="single"/>
          <w:lang w:eastAsia="ru-RU"/>
        </w:rPr>
      </w:pPr>
      <w:r w:rsidRPr="00B8548D">
        <w:rPr>
          <w:rFonts w:ascii="Times New Roman" w:eastAsia="Times New Roman" w:hAnsi="Times New Roman" w:cs="Times New Roman"/>
          <w:b/>
          <w:sz w:val="24"/>
          <w:szCs w:val="24"/>
          <w:u w:val="single"/>
          <w:lang w:eastAsia="ru-RU"/>
        </w:rPr>
        <w:t xml:space="preserve">Поставщик </w:t>
      </w:r>
      <w:r w:rsidR="00A07CE0" w:rsidRPr="00B8548D">
        <w:rPr>
          <w:rFonts w:ascii="Times New Roman" w:eastAsia="Times New Roman" w:hAnsi="Times New Roman" w:cs="Times New Roman"/>
          <w:b/>
          <w:sz w:val="24"/>
          <w:szCs w:val="24"/>
          <w:u w:val="single"/>
          <w:lang w:eastAsia="ru-RU"/>
        </w:rPr>
        <w:t>вправе:</w:t>
      </w:r>
    </w:p>
    <w:p w14:paraId="540B6674" w14:textId="669C22FC" w:rsidR="00DE52E6"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087A17"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Договором.</w:t>
      </w:r>
      <w:r w:rsidR="007D77F0" w:rsidRPr="00B8548D">
        <w:rPr>
          <w:rFonts w:ascii="Times New Roman" w:eastAsia="Times New Roman" w:hAnsi="Times New Roman" w:cs="Times New Roman"/>
          <w:sz w:val="24"/>
          <w:szCs w:val="24"/>
          <w:lang w:eastAsia="ru-RU"/>
        </w:rPr>
        <w:t xml:space="preserve"> При этом обязательства Заказчика по выплате аванса и обязательства </w:t>
      </w:r>
      <w:r w:rsidR="00A8660B" w:rsidRPr="00B8548D">
        <w:rPr>
          <w:rFonts w:ascii="Times New Roman" w:eastAsia="Calibri" w:hAnsi="Times New Roman" w:cs="Times New Roman"/>
          <w:sz w:val="24"/>
          <w:szCs w:val="24"/>
          <w:lang w:eastAsia="ru-RU"/>
        </w:rPr>
        <w:t xml:space="preserve">Поставщика </w:t>
      </w:r>
      <w:r w:rsidR="007D77F0" w:rsidRPr="00B8548D">
        <w:rPr>
          <w:rFonts w:ascii="Times New Roman" w:eastAsia="Times New Roman" w:hAnsi="Times New Roman" w:cs="Times New Roman"/>
          <w:sz w:val="24"/>
          <w:szCs w:val="24"/>
          <w:lang w:eastAsia="ru-RU"/>
        </w:rPr>
        <w:t>по</w:t>
      </w:r>
      <w:r w:rsidR="00087A17" w:rsidRPr="00B8548D">
        <w:rPr>
          <w:rFonts w:ascii="Times New Roman" w:eastAsia="Times New Roman" w:hAnsi="Times New Roman" w:cs="Times New Roman"/>
          <w:sz w:val="24"/>
          <w:szCs w:val="24"/>
          <w:lang w:eastAsia="ru-RU"/>
        </w:rPr>
        <w:t> </w:t>
      </w:r>
      <w:r w:rsidR="001C7DDE" w:rsidRPr="00B8548D">
        <w:rPr>
          <w:rFonts w:ascii="Times New Roman" w:eastAsia="Times New Roman" w:hAnsi="Times New Roman" w:cs="Times New Roman"/>
          <w:sz w:val="24"/>
          <w:szCs w:val="24"/>
          <w:lang w:eastAsia="ru-RU"/>
        </w:rPr>
        <w:t>поставке</w:t>
      </w:r>
      <w:r w:rsidR="007D77F0" w:rsidRPr="00B8548D">
        <w:rPr>
          <w:rFonts w:ascii="Times New Roman" w:eastAsia="Times New Roman" w:hAnsi="Times New Roman" w:cs="Times New Roman"/>
          <w:sz w:val="24"/>
          <w:szCs w:val="24"/>
          <w:lang w:eastAsia="ru-RU"/>
        </w:rPr>
        <w:t xml:space="preserve"> </w:t>
      </w:r>
      <w:r w:rsidR="00E13C92" w:rsidRPr="00B8548D">
        <w:rPr>
          <w:rFonts w:ascii="Times New Roman" w:eastAsia="Times New Roman" w:hAnsi="Times New Roman" w:cs="Times New Roman"/>
          <w:sz w:val="24"/>
          <w:szCs w:val="24"/>
          <w:lang w:eastAsia="ru-RU"/>
        </w:rPr>
        <w:t xml:space="preserve">Товара </w:t>
      </w:r>
      <w:r w:rsidR="007D77F0" w:rsidRPr="00B8548D">
        <w:rPr>
          <w:rFonts w:ascii="Times New Roman" w:eastAsia="Times New Roman" w:hAnsi="Times New Roman" w:cs="Times New Roman"/>
          <w:sz w:val="24"/>
          <w:szCs w:val="24"/>
          <w:lang w:eastAsia="ru-RU"/>
        </w:rPr>
        <w:t xml:space="preserve">не </w:t>
      </w:r>
      <w:r w:rsidR="00FF097E" w:rsidRPr="00B8548D">
        <w:rPr>
          <w:rFonts w:ascii="Times New Roman" w:eastAsia="Times New Roman" w:hAnsi="Times New Roman" w:cs="Times New Roman"/>
          <w:sz w:val="24"/>
          <w:szCs w:val="24"/>
          <w:lang w:eastAsia="ru-RU"/>
        </w:rPr>
        <w:t>являются</w:t>
      </w:r>
      <w:r w:rsidR="007D77F0" w:rsidRPr="00B8548D">
        <w:rPr>
          <w:rFonts w:ascii="Times New Roman" w:eastAsia="Times New Roman" w:hAnsi="Times New Roman" w:cs="Times New Roman"/>
          <w:sz w:val="24"/>
          <w:szCs w:val="24"/>
          <w:lang w:eastAsia="ru-RU"/>
        </w:rPr>
        <w:t xml:space="preserve"> встречными </w:t>
      </w:r>
      <w:r w:rsidR="00FF097E" w:rsidRPr="00B8548D">
        <w:rPr>
          <w:rFonts w:ascii="Times New Roman" w:eastAsia="Times New Roman" w:hAnsi="Times New Roman" w:cs="Times New Roman"/>
          <w:sz w:val="24"/>
          <w:szCs w:val="24"/>
          <w:lang w:eastAsia="ru-RU"/>
        </w:rPr>
        <w:t xml:space="preserve">и взаимозависимыми </w:t>
      </w:r>
      <w:r w:rsidR="007D77F0" w:rsidRPr="00B8548D">
        <w:rPr>
          <w:rFonts w:ascii="Times New Roman" w:eastAsia="Times New Roman" w:hAnsi="Times New Roman" w:cs="Times New Roman"/>
          <w:sz w:val="24"/>
          <w:szCs w:val="24"/>
          <w:lang w:eastAsia="ru-RU"/>
        </w:rPr>
        <w:t>обязательствами.</w:t>
      </w:r>
    </w:p>
    <w:p w14:paraId="7698E0B4" w14:textId="2EC3472E" w:rsidR="00A07CE0"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Письменно запрашивать у Заказчика разъяснения и уточнения </w:t>
      </w:r>
      <w:r w:rsidR="001C7DDE" w:rsidRPr="00B8548D">
        <w:rPr>
          <w:rFonts w:ascii="Times New Roman" w:eastAsia="Times New Roman" w:hAnsi="Times New Roman" w:cs="Times New Roman"/>
          <w:sz w:val="24"/>
          <w:szCs w:val="24"/>
          <w:lang w:eastAsia="ru-RU"/>
        </w:rPr>
        <w:t xml:space="preserve">по вопросам поставки </w:t>
      </w:r>
      <w:r w:rsidRPr="00B8548D">
        <w:rPr>
          <w:rFonts w:ascii="Times New Roman" w:eastAsia="Times New Roman" w:hAnsi="Times New Roman" w:cs="Times New Roman"/>
          <w:sz w:val="24"/>
          <w:szCs w:val="24"/>
          <w:lang w:eastAsia="ru-RU"/>
        </w:rPr>
        <w:t xml:space="preserve">в рамках Договора. </w:t>
      </w:r>
    </w:p>
    <w:p w14:paraId="2EC622AD" w14:textId="0EF71DFA" w:rsidR="001C7DDE" w:rsidRPr="00B8548D" w:rsidRDefault="001C7DDE">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За свой счет устранять недоставки Товара</w:t>
      </w:r>
      <w:r w:rsidR="002F337C" w:rsidRPr="00B8548D">
        <w:rPr>
          <w:rFonts w:ascii="Times New Roman" w:eastAsia="Times New Roman" w:hAnsi="Times New Roman" w:cs="Times New Roman"/>
          <w:sz w:val="24"/>
          <w:szCs w:val="24"/>
          <w:lang w:eastAsia="ru-RU"/>
        </w:rPr>
        <w:t>,</w:t>
      </w:r>
      <w:r w:rsidRPr="00B8548D">
        <w:rPr>
          <w:rFonts w:ascii="Times New Roman" w:eastAsia="Times New Roman" w:hAnsi="Times New Roman" w:cs="Times New Roman"/>
          <w:sz w:val="24"/>
          <w:szCs w:val="24"/>
          <w:lang w:eastAsia="ru-RU"/>
        </w:rPr>
        <w:t xml:space="preserve"> и некомплектности с несением всех расходов, связанных с </w:t>
      </w:r>
      <w:r w:rsidR="00E13C92" w:rsidRPr="00B8548D">
        <w:rPr>
          <w:rFonts w:ascii="Times New Roman" w:eastAsia="Times New Roman" w:hAnsi="Times New Roman" w:cs="Times New Roman"/>
          <w:sz w:val="24"/>
          <w:szCs w:val="24"/>
          <w:lang w:eastAsia="ru-RU"/>
        </w:rPr>
        <w:t>исполнением</w:t>
      </w:r>
      <w:r w:rsidR="00A63C84" w:rsidRPr="00B8548D">
        <w:rPr>
          <w:rFonts w:ascii="Times New Roman" w:eastAsia="Times New Roman" w:hAnsi="Times New Roman" w:cs="Times New Roman"/>
          <w:sz w:val="24"/>
          <w:szCs w:val="24"/>
          <w:lang w:eastAsia="ru-RU"/>
        </w:rPr>
        <w:t xml:space="preserve"> данного</w:t>
      </w:r>
      <w:r w:rsidRPr="00B8548D">
        <w:rPr>
          <w:rFonts w:ascii="Times New Roman" w:eastAsia="Times New Roman" w:hAnsi="Times New Roman" w:cs="Times New Roman"/>
          <w:sz w:val="24"/>
          <w:szCs w:val="24"/>
          <w:lang w:eastAsia="ru-RU"/>
        </w:rPr>
        <w:t xml:space="preserve"> обязательства.</w:t>
      </w:r>
    </w:p>
    <w:p w14:paraId="7F1E9AF8" w14:textId="07713093" w:rsidR="00A07CE0" w:rsidRPr="00B8548D" w:rsidRDefault="00A8660B">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b/>
          <w:sz w:val="24"/>
          <w:szCs w:val="24"/>
          <w:u w:val="single"/>
          <w:lang w:eastAsia="ru-RU"/>
        </w:rPr>
      </w:pPr>
      <w:r w:rsidRPr="00B8548D">
        <w:rPr>
          <w:rFonts w:ascii="Times New Roman" w:eastAsia="Times New Roman" w:hAnsi="Times New Roman" w:cs="Times New Roman"/>
          <w:b/>
          <w:sz w:val="24"/>
          <w:szCs w:val="24"/>
          <w:u w:val="single"/>
          <w:lang w:eastAsia="ru-RU"/>
        </w:rPr>
        <w:t xml:space="preserve">Поставщик </w:t>
      </w:r>
      <w:r w:rsidR="00A07CE0" w:rsidRPr="00B8548D">
        <w:rPr>
          <w:rFonts w:ascii="Times New Roman" w:eastAsia="Times New Roman" w:hAnsi="Times New Roman" w:cs="Times New Roman"/>
          <w:b/>
          <w:sz w:val="24"/>
          <w:szCs w:val="24"/>
          <w:u w:val="single"/>
          <w:lang w:eastAsia="ru-RU"/>
        </w:rPr>
        <w:t>обязан:</w:t>
      </w:r>
    </w:p>
    <w:p w14:paraId="0F1B3A68" w14:textId="4EFF365B" w:rsidR="001B292C" w:rsidRPr="00B8548D" w:rsidRDefault="001B292C">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bookmarkStart w:id="12" w:name="_Hlk111536696"/>
      <w:r w:rsidRPr="00B8548D">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 информацию о ходе исполнения Договора.</w:t>
      </w:r>
    </w:p>
    <w:bookmarkEnd w:id="12"/>
    <w:p w14:paraId="542C0B23" w14:textId="3945CB80" w:rsidR="00A07CE0"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Своевременно </w:t>
      </w:r>
      <w:r w:rsidR="001C7DDE" w:rsidRPr="00B8548D">
        <w:rPr>
          <w:rFonts w:ascii="Times New Roman" w:eastAsia="Times New Roman" w:hAnsi="Times New Roman" w:cs="Times New Roman"/>
          <w:sz w:val="24"/>
          <w:szCs w:val="24"/>
          <w:lang w:eastAsia="ru-RU"/>
        </w:rPr>
        <w:t>и надлежащим образом поставить Товар</w:t>
      </w:r>
      <w:r w:rsidRPr="00B8548D">
        <w:rPr>
          <w:rFonts w:ascii="Times New Roman" w:eastAsia="Times New Roman" w:hAnsi="Times New Roman" w:cs="Times New Roman"/>
          <w:sz w:val="24"/>
          <w:szCs w:val="24"/>
          <w:lang w:eastAsia="ru-RU"/>
        </w:rPr>
        <w:t>.</w:t>
      </w:r>
    </w:p>
    <w:p w14:paraId="38B41F0C" w14:textId="0C9B4CD6" w:rsidR="00A07CE0"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Своевременно представить Заказчику </w:t>
      </w:r>
      <w:r w:rsidR="0043781B" w:rsidRPr="00B8548D">
        <w:rPr>
          <w:rFonts w:ascii="Times New Roman" w:eastAsia="Times New Roman" w:hAnsi="Times New Roman" w:cs="Times New Roman"/>
          <w:sz w:val="24"/>
          <w:szCs w:val="24"/>
          <w:lang w:eastAsia="ru-RU"/>
        </w:rPr>
        <w:t>Отчетные документы</w:t>
      </w:r>
      <w:r w:rsidRPr="00B8548D">
        <w:rPr>
          <w:rFonts w:ascii="Times New Roman" w:eastAsia="Times New Roman" w:hAnsi="Times New Roman" w:cs="Times New Roman"/>
          <w:sz w:val="24"/>
          <w:szCs w:val="24"/>
          <w:lang w:eastAsia="ru-RU"/>
        </w:rPr>
        <w:t>, предусмотренн</w:t>
      </w:r>
      <w:r w:rsidR="00A65D64" w:rsidRPr="00B8548D">
        <w:rPr>
          <w:rFonts w:ascii="Times New Roman" w:eastAsia="Times New Roman" w:hAnsi="Times New Roman" w:cs="Times New Roman"/>
          <w:sz w:val="24"/>
          <w:szCs w:val="24"/>
          <w:lang w:eastAsia="ru-RU"/>
        </w:rPr>
        <w:t>ые</w:t>
      </w:r>
      <w:r w:rsidRPr="00B8548D">
        <w:rPr>
          <w:rFonts w:ascii="Times New Roman" w:eastAsia="Times New Roman" w:hAnsi="Times New Roman" w:cs="Times New Roman"/>
          <w:sz w:val="24"/>
          <w:szCs w:val="24"/>
          <w:lang w:eastAsia="ru-RU"/>
        </w:rPr>
        <w:t xml:space="preserve"> </w:t>
      </w:r>
      <w:r w:rsidR="00E13C92" w:rsidRPr="00B8548D">
        <w:rPr>
          <w:rFonts w:ascii="Times New Roman" w:eastAsia="Times New Roman" w:hAnsi="Times New Roman" w:cs="Times New Roman"/>
          <w:sz w:val="24"/>
          <w:szCs w:val="24"/>
          <w:lang w:eastAsia="ru-RU"/>
        </w:rPr>
        <w:t>разделом</w:t>
      </w:r>
      <w:r w:rsidR="001A519F" w:rsidRPr="00B8548D">
        <w:rPr>
          <w:rFonts w:ascii="Times New Roman" w:eastAsia="Times New Roman" w:hAnsi="Times New Roman" w:cs="Times New Roman"/>
          <w:sz w:val="24"/>
          <w:szCs w:val="24"/>
          <w:lang w:eastAsia="ru-RU"/>
        </w:rPr>
        <w:t xml:space="preserve"> </w:t>
      </w:r>
      <w:r w:rsidR="0043781B" w:rsidRPr="00B8548D">
        <w:rPr>
          <w:rFonts w:ascii="Times New Roman" w:eastAsia="Times New Roman" w:hAnsi="Times New Roman" w:cs="Times New Roman"/>
          <w:sz w:val="24"/>
          <w:szCs w:val="24"/>
          <w:lang w:eastAsia="ru-RU"/>
        </w:rPr>
        <w:t>4</w:t>
      </w:r>
      <w:r w:rsidRPr="00B8548D">
        <w:rPr>
          <w:rFonts w:ascii="Times New Roman" w:eastAsia="Times New Roman" w:hAnsi="Times New Roman" w:cs="Times New Roman"/>
          <w:sz w:val="24"/>
          <w:szCs w:val="24"/>
          <w:lang w:eastAsia="ru-RU"/>
        </w:rPr>
        <w:t xml:space="preserve"> Договора</w:t>
      </w:r>
      <w:r w:rsidR="00B13E15" w:rsidRPr="00B8548D">
        <w:rPr>
          <w:rFonts w:ascii="Times New Roman" w:eastAsia="Times New Roman" w:hAnsi="Times New Roman" w:cs="Times New Roman"/>
          <w:sz w:val="24"/>
          <w:szCs w:val="24"/>
          <w:lang w:eastAsia="ru-RU"/>
        </w:rPr>
        <w:t>.</w:t>
      </w:r>
    </w:p>
    <w:p w14:paraId="3D123E6F" w14:textId="2FD53101" w:rsidR="00A07CE0"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Обеспечивать соответствие </w:t>
      </w:r>
      <w:r w:rsidR="00B13E15" w:rsidRPr="00B8548D">
        <w:rPr>
          <w:rFonts w:ascii="Times New Roman" w:eastAsia="Times New Roman" w:hAnsi="Times New Roman" w:cs="Times New Roman"/>
          <w:sz w:val="24"/>
          <w:szCs w:val="24"/>
          <w:lang w:eastAsia="ru-RU"/>
        </w:rPr>
        <w:t>Товара</w:t>
      </w:r>
      <w:r w:rsidRPr="00B8548D">
        <w:rPr>
          <w:rFonts w:ascii="Times New Roman" w:eastAsia="Times New Roman" w:hAnsi="Times New Roman" w:cs="Times New Roman"/>
          <w:sz w:val="24"/>
          <w:szCs w:val="24"/>
          <w:lang w:eastAsia="ru-RU"/>
        </w:rPr>
        <w:t xml:space="preserve">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w:t>
      </w:r>
      <w:r w:rsidR="00087A17"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п.), лицензирования, установленным законодательством Российской Федерации.</w:t>
      </w:r>
    </w:p>
    <w:p w14:paraId="7FF1F5B9" w14:textId="09FFEF57" w:rsidR="00A07CE0"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Обеспечить устранение недостатков, выявленных </w:t>
      </w:r>
      <w:r w:rsidR="003C6924" w:rsidRPr="00B8548D">
        <w:rPr>
          <w:rFonts w:ascii="Times New Roman" w:eastAsia="Times New Roman" w:hAnsi="Times New Roman" w:cs="Times New Roman"/>
          <w:sz w:val="24"/>
          <w:szCs w:val="24"/>
          <w:lang w:eastAsia="ru-RU"/>
        </w:rPr>
        <w:t>в Товаре</w:t>
      </w:r>
      <w:r w:rsidRPr="00B8548D">
        <w:rPr>
          <w:rFonts w:ascii="Times New Roman" w:eastAsia="Times New Roman" w:hAnsi="Times New Roman" w:cs="Times New Roman"/>
          <w:sz w:val="24"/>
          <w:szCs w:val="24"/>
          <w:lang w:eastAsia="ru-RU"/>
        </w:rPr>
        <w:t xml:space="preserve"> и в течение гарантийного срока за свой счет.</w:t>
      </w:r>
    </w:p>
    <w:p w14:paraId="02C30F6F" w14:textId="09BF715D" w:rsidR="00B8548D" w:rsidRPr="00B8548D" w:rsidRDefault="009A3386">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Приостановить </w:t>
      </w:r>
      <w:r w:rsidR="00377D5B" w:rsidRPr="00B8548D">
        <w:rPr>
          <w:rFonts w:ascii="Times New Roman" w:eastAsia="Times New Roman" w:hAnsi="Times New Roman" w:cs="Times New Roman"/>
          <w:sz w:val="24"/>
          <w:szCs w:val="24"/>
          <w:lang w:eastAsia="ru-RU"/>
        </w:rPr>
        <w:t xml:space="preserve">поставку Товара </w:t>
      </w:r>
      <w:r w:rsidR="00C8522E" w:rsidRPr="00B8548D">
        <w:rPr>
          <w:rFonts w:ascii="Times New Roman" w:eastAsia="Times New Roman" w:hAnsi="Times New Roman" w:cs="Times New Roman"/>
          <w:sz w:val="24"/>
          <w:szCs w:val="24"/>
          <w:lang w:eastAsia="ru-RU"/>
        </w:rPr>
        <w:t xml:space="preserve">без расторжения </w:t>
      </w:r>
      <w:r w:rsidR="00F94F41" w:rsidRPr="00B8548D">
        <w:rPr>
          <w:rFonts w:ascii="Times New Roman" w:eastAsia="Times New Roman" w:hAnsi="Times New Roman" w:cs="Times New Roman"/>
          <w:sz w:val="24"/>
          <w:szCs w:val="24"/>
          <w:lang w:eastAsia="ru-RU"/>
        </w:rPr>
        <w:t>Д</w:t>
      </w:r>
      <w:r w:rsidR="00C8522E" w:rsidRPr="00B8548D">
        <w:rPr>
          <w:rFonts w:ascii="Times New Roman" w:eastAsia="Times New Roman" w:hAnsi="Times New Roman" w:cs="Times New Roman"/>
          <w:sz w:val="24"/>
          <w:szCs w:val="24"/>
          <w:lang w:eastAsia="ru-RU"/>
        </w:rPr>
        <w:t xml:space="preserve">оговора </w:t>
      </w:r>
      <w:r w:rsidRPr="00B8548D">
        <w:rPr>
          <w:rFonts w:ascii="Times New Roman" w:eastAsia="Times New Roman" w:hAnsi="Times New Roman" w:cs="Times New Roman"/>
          <w:sz w:val="24"/>
          <w:szCs w:val="24"/>
          <w:lang w:eastAsia="ru-RU"/>
        </w:rPr>
        <w:t xml:space="preserve">в случае обнаружения независящих от </w:t>
      </w:r>
      <w:r w:rsidR="00377D5B" w:rsidRPr="00B8548D">
        <w:rPr>
          <w:rFonts w:ascii="Times New Roman" w:eastAsia="Times New Roman" w:hAnsi="Times New Roman" w:cs="Times New Roman"/>
          <w:sz w:val="24"/>
          <w:szCs w:val="24"/>
          <w:lang w:eastAsia="ru-RU"/>
        </w:rPr>
        <w:t>Поставщика</w:t>
      </w:r>
      <w:r w:rsidR="00D95BF8"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 xml:space="preserve">обстоятельств, которые могут оказать негативное влияние на годность </w:t>
      </w:r>
      <w:r w:rsidR="00377D5B" w:rsidRPr="00B8548D">
        <w:rPr>
          <w:rFonts w:ascii="Times New Roman" w:eastAsia="Times New Roman" w:hAnsi="Times New Roman" w:cs="Times New Roman"/>
          <w:sz w:val="24"/>
          <w:szCs w:val="24"/>
          <w:lang w:eastAsia="ru-RU"/>
        </w:rPr>
        <w:t>Товара</w:t>
      </w:r>
      <w:r w:rsidR="00B958D9"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 xml:space="preserve">или создать невозможность </w:t>
      </w:r>
      <w:r w:rsidR="00B958D9" w:rsidRPr="00B8548D">
        <w:rPr>
          <w:rFonts w:ascii="Times New Roman" w:eastAsia="Times New Roman" w:hAnsi="Times New Roman" w:cs="Times New Roman"/>
          <w:sz w:val="24"/>
          <w:szCs w:val="24"/>
          <w:lang w:eastAsia="ru-RU"/>
        </w:rPr>
        <w:t xml:space="preserve">их </w:t>
      </w:r>
      <w:r w:rsidR="00377D5B" w:rsidRPr="00B8548D">
        <w:rPr>
          <w:rFonts w:ascii="Times New Roman" w:eastAsia="Times New Roman" w:hAnsi="Times New Roman" w:cs="Times New Roman"/>
          <w:sz w:val="24"/>
          <w:szCs w:val="24"/>
          <w:lang w:eastAsia="ru-RU"/>
        </w:rPr>
        <w:t>поставки</w:t>
      </w:r>
      <w:r w:rsidRPr="00B8548D">
        <w:rPr>
          <w:rFonts w:ascii="Times New Roman" w:eastAsia="Times New Roman" w:hAnsi="Times New Roman" w:cs="Times New Roman"/>
          <w:sz w:val="24"/>
          <w:szCs w:val="24"/>
          <w:lang w:eastAsia="ru-RU"/>
        </w:rPr>
        <w:t xml:space="preserve"> </w:t>
      </w:r>
      <w:r w:rsidR="00B958D9" w:rsidRPr="00B8548D">
        <w:rPr>
          <w:rFonts w:ascii="Times New Roman" w:eastAsia="Times New Roman" w:hAnsi="Times New Roman" w:cs="Times New Roman"/>
          <w:sz w:val="24"/>
          <w:szCs w:val="24"/>
          <w:lang w:eastAsia="ru-RU"/>
        </w:rPr>
        <w:t xml:space="preserve">и выполнения </w:t>
      </w:r>
      <w:r w:rsidRPr="00B8548D">
        <w:rPr>
          <w:rFonts w:ascii="Times New Roman" w:eastAsia="Times New Roman" w:hAnsi="Times New Roman" w:cs="Times New Roman"/>
          <w:sz w:val="24"/>
          <w:szCs w:val="24"/>
          <w:lang w:eastAsia="ru-RU"/>
        </w:rPr>
        <w:t>в</w:t>
      </w:r>
      <w:r w:rsidR="00087A17"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 xml:space="preserve">установленный Договором срок, и сообщить в течение </w:t>
      </w:r>
      <w:r w:rsidR="00DF5013">
        <w:rPr>
          <w:rFonts w:ascii="Times New Roman" w:eastAsia="Times New Roman" w:hAnsi="Times New Roman" w:cs="Times New Roman"/>
          <w:sz w:val="24"/>
          <w:szCs w:val="24"/>
          <w:lang w:eastAsia="ru-RU"/>
        </w:rPr>
        <w:t>3</w:t>
      </w:r>
      <w:r w:rsidRPr="00B8548D">
        <w:rPr>
          <w:rFonts w:ascii="Times New Roman" w:eastAsia="Times New Roman" w:hAnsi="Times New Roman" w:cs="Times New Roman"/>
          <w:sz w:val="24"/>
          <w:szCs w:val="24"/>
          <w:lang w:eastAsia="ru-RU"/>
        </w:rPr>
        <w:t xml:space="preserve"> (</w:t>
      </w:r>
      <w:r w:rsidR="00DF5013">
        <w:rPr>
          <w:rFonts w:ascii="Times New Roman" w:eastAsia="Times New Roman" w:hAnsi="Times New Roman" w:cs="Times New Roman"/>
          <w:sz w:val="24"/>
          <w:szCs w:val="24"/>
          <w:lang w:eastAsia="ru-RU"/>
        </w:rPr>
        <w:t>Трех</w:t>
      </w:r>
      <w:r w:rsidRPr="00B8548D">
        <w:rPr>
          <w:rFonts w:ascii="Times New Roman" w:eastAsia="Times New Roman" w:hAnsi="Times New Roman" w:cs="Times New Roman"/>
          <w:sz w:val="24"/>
          <w:szCs w:val="24"/>
          <w:lang w:eastAsia="ru-RU"/>
        </w:rPr>
        <w:t xml:space="preserve">) </w:t>
      </w:r>
      <w:r w:rsidR="00DF5013">
        <w:rPr>
          <w:rFonts w:ascii="Times New Roman" w:eastAsia="Times New Roman" w:hAnsi="Times New Roman" w:cs="Times New Roman"/>
          <w:sz w:val="24"/>
          <w:szCs w:val="24"/>
          <w:lang w:eastAsia="ru-RU"/>
        </w:rPr>
        <w:t>рабочих</w:t>
      </w:r>
      <w:r w:rsidRPr="00B8548D">
        <w:rPr>
          <w:rFonts w:ascii="Times New Roman" w:eastAsia="Times New Roman" w:hAnsi="Times New Roman" w:cs="Times New Roman"/>
          <w:sz w:val="24"/>
          <w:szCs w:val="24"/>
          <w:lang w:eastAsia="ru-RU"/>
        </w:rPr>
        <w:t xml:space="preserve"> дн</w:t>
      </w:r>
      <w:r w:rsidR="00DF5013">
        <w:rPr>
          <w:rFonts w:ascii="Times New Roman" w:eastAsia="Times New Roman" w:hAnsi="Times New Roman" w:cs="Times New Roman"/>
          <w:sz w:val="24"/>
          <w:szCs w:val="24"/>
          <w:lang w:eastAsia="ru-RU"/>
        </w:rPr>
        <w:t>ей</w:t>
      </w:r>
      <w:r w:rsidRPr="00B8548D">
        <w:rPr>
          <w:rFonts w:ascii="Times New Roman" w:eastAsia="Times New Roman" w:hAnsi="Times New Roman" w:cs="Times New Roman"/>
          <w:sz w:val="24"/>
          <w:szCs w:val="24"/>
          <w:lang w:eastAsia="ru-RU"/>
        </w:rPr>
        <w:t xml:space="preserve"> после приостановления </w:t>
      </w:r>
      <w:r w:rsidR="00377D5B" w:rsidRPr="00B8548D">
        <w:rPr>
          <w:rFonts w:ascii="Times New Roman" w:eastAsia="Times New Roman" w:hAnsi="Times New Roman" w:cs="Times New Roman"/>
          <w:sz w:val="24"/>
          <w:szCs w:val="24"/>
          <w:lang w:eastAsia="ru-RU"/>
        </w:rPr>
        <w:t xml:space="preserve">поставки </w:t>
      </w:r>
      <w:r w:rsidRPr="00B8548D">
        <w:rPr>
          <w:rFonts w:ascii="Times New Roman" w:eastAsia="Times New Roman" w:hAnsi="Times New Roman" w:cs="Times New Roman"/>
          <w:sz w:val="24"/>
          <w:szCs w:val="24"/>
          <w:lang w:eastAsia="ru-RU"/>
        </w:rPr>
        <w:t>об этом Заказчику</w:t>
      </w:r>
      <w:r w:rsidR="00D4269D" w:rsidRPr="00B8548D">
        <w:rPr>
          <w:rFonts w:ascii="Times New Roman" w:eastAsia="Times New Roman" w:hAnsi="Times New Roman" w:cs="Times New Roman"/>
          <w:sz w:val="24"/>
          <w:szCs w:val="24"/>
          <w:lang w:eastAsia="ru-RU"/>
        </w:rPr>
        <w:t xml:space="preserve"> с</w:t>
      </w:r>
      <w:r w:rsidR="00087A17" w:rsidRPr="00B8548D">
        <w:rPr>
          <w:rFonts w:ascii="Times New Roman" w:eastAsia="Times New Roman" w:hAnsi="Times New Roman" w:cs="Times New Roman"/>
          <w:sz w:val="24"/>
          <w:szCs w:val="24"/>
          <w:lang w:eastAsia="ru-RU"/>
        </w:rPr>
        <w:t> </w:t>
      </w:r>
      <w:r w:rsidR="00D4269D" w:rsidRPr="00B8548D">
        <w:rPr>
          <w:rFonts w:ascii="Times New Roman" w:eastAsia="Times New Roman" w:hAnsi="Times New Roman" w:cs="Times New Roman"/>
          <w:sz w:val="24"/>
          <w:szCs w:val="24"/>
          <w:lang w:eastAsia="ru-RU"/>
        </w:rPr>
        <w:t>предоставлением обоснования невозможности поставки в установленный срок</w:t>
      </w:r>
      <w:r w:rsidRPr="00B8548D">
        <w:rPr>
          <w:rFonts w:ascii="Times New Roman" w:eastAsia="Times New Roman" w:hAnsi="Times New Roman" w:cs="Times New Roman"/>
          <w:sz w:val="24"/>
          <w:szCs w:val="24"/>
          <w:lang w:eastAsia="ru-RU"/>
        </w:rPr>
        <w:t xml:space="preserve">, который рассматривает вопрос о целесообразности </w:t>
      </w:r>
      <w:r w:rsidR="00377D5B" w:rsidRPr="00B8548D">
        <w:rPr>
          <w:rFonts w:ascii="Times New Roman" w:eastAsia="Times New Roman" w:hAnsi="Times New Roman" w:cs="Times New Roman"/>
          <w:sz w:val="24"/>
          <w:szCs w:val="24"/>
          <w:lang w:eastAsia="ru-RU"/>
        </w:rPr>
        <w:t>поставки Товара</w:t>
      </w:r>
      <w:r w:rsidRPr="00B8548D">
        <w:rPr>
          <w:rFonts w:ascii="Times New Roman" w:eastAsia="Times New Roman" w:hAnsi="Times New Roman" w:cs="Times New Roman"/>
          <w:sz w:val="24"/>
          <w:szCs w:val="24"/>
          <w:lang w:eastAsia="ru-RU"/>
        </w:rPr>
        <w:t>.</w:t>
      </w:r>
    </w:p>
    <w:p w14:paraId="04C7E7BC" w14:textId="1565F05E" w:rsidR="009A3386" w:rsidRPr="004F37CB" w:rsidRDefault="00B8548D">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4F37CB">
        <w:rPr>
          <w:rFonts w:ascii="Times New Roman" w:hAnsi="Times New Roman" w:cs="Times New Roman"/>
          <w:sz w:val="24"/>
          <w:szCs w:val="24"/>
          <w:lang w:eastAsia="ru-RU"/>
        </w:rPr>
        <w:t>Поставщик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r w:rsidR="00C8522E" w:rsidRPr="004F37CB">
        <w:rPr>
          <w:rFonts w:ascii="Times New Roman" w:hAnsi="Times New Roman" w:cs="Times New Roman"/>
          <w:sz w:val="24"/>
          <w:szCs w:val="24"/>
          <w:lang w:eastAsia="ru-RU"/>
        </w:rPr>
        <w:t xml:space="preserve"> </w:t>
      </w:r>
    </w:p>
    <w:p w14:paraId="6E5467EB" w14:textId="4CA80633" w:rsidR="00B8548D" w:rsidRPr="004F37CB" w:rsidRDefault="00B8548D" w:rsidP="004F37CB">
      <w:pPr>
        <w:pStyle w:val="a3"/>
        <w:numPr>
          <w:ilvl w:val="2"/>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B8548D">
        <w:rPr>
          <w:rFonts w:ascii="Times New Roman" w:eastAsia="Times New Roman" w:hAnsi="Times New Roman" w:cs="Times New Roman"/>
          <w:sz w:val="24"/>
          <w:szCs w:val="24"/>
          <w:lang w:eastAsia="ru-RU"/>
        </w:rPr>
        <w:t>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2A4EA30F" w14:textId="106CB2F6" w:rsidR="00145BDC" w:rsidRPr="00B8548D" w:rsidRDefault="00A07CE0">
      <w:pPr>
        <w:pStyle w:val="a3"/>
        <w:numPr>
          <w:ilvl w:val="2"/>
          <w:numId w:val="23"/>
        </w:numPr>
        <w:shd w:val="clear" w:color="auto" w:fill="FFFFFF"/>
        <w:spacing w:after="0" w:line="240" w:lineRule="auto"/>
        <w:ind w:left="0" w:firstLine="567"/>
        <w:contextualSpacing w:val="0"/>
        <w:jc w:val="both"/>
        <w:rPr>
          <w:rFonts w:ascii="Times New Roman" w:eastAsia="Calibri" w:hAnsi="Times New Roman" w:cs="Times New Roman"/>
          <w:sz w:val="24"/>
          <w:szCs w:val="24"/>
        </w:rPr>
      </w:pPr>
      <w:r w:rsidRPr="00B8548D">
        <w:rPr>
          <w:rFonts w:ascii="Times New Roman" w:hAnsi="Times New Roman" w:cs="Times New Roman"/>
          <w:sz w:val="24"/>
          <w:szCs w:val="24"/>
        </w:rPr>
        <w:t>Исполнять иные обязательства, предусмотренные законодательством</w:t>
      </w:r>
      <w:r w:rsidRPr="00B8548D">
        <w:rPr>
          <w:rFonts w:ascii="Times New Roman" w:eastAsia="Calibri" w:hAnsi="Times New Roman" w:cs="Times New Roman"/>
          <w:sz w:val="24"/>
          <w:szCs w:val="24"/>
        </w:rPr>
        <w:t xml:space="preserve"> </w:t>
      </w:r>
      <w:r w:rsidR="00E13C92" w:rsidRPr="00B8548D">
        <w:rPr>
          <w:rFonts w:ascii="Times New Roman" w:eastAsia="Calibri" w:hAnsi="Times New Roman" w:cs="Times New Roman"/>
          <w:sz w:val="24"/>
          <w:szCs w:val="24"/>
        </w:rPr>
        <w:t xml:space="preserve">Российской Федерации </w:t>
      </w:r>
      <w:r w:rsidRPr="00B8548D">
        <w:rPr>
          <w:rFonts w:ascii="Times New Roman" w:eastAsia="Calibri" w:hAnsi="Times New Roman" w:cs="Times New Roman"/>
          <w:sz w:val="24"/>
          <w:szCs w:val="24"/>
        </w:rPr>
        <w:t>и Договором.</w:t>
      </w:r>
    </w:p>
    <w:p w14:paraId="0F94BFFA" w14:textId="77777777" w:rsidR="009D1756" w:rsidRPr="004F37CB" w:rsidRDefault="009D1756" w:rsidP="004F37CB">
      <w:pPr>
        <w:pStyle w:val="a3"/>
        <w:shd w:val="clear" w:color="auto" w:fill="FFFFFF"/>
        <w:spacing w:after="0" w:line="240" w:lineRule="auto"/>
        <w:ind w:left="567"/>
        <w:contextualSpacing w:val="0"/>
        <w:jc w:val="both"/>
        <w:rPr>
          <w:rFonts w:ascii="Times New Roman" w:eastAsia="Calibri" w:hAnsi="Times New Roman" w:cs="Times New Roman"/>
          <w:sz w:val="24"/>
          <w:szCs w:val="24"/>
        </w:rPr>
      </w:pPr>
    </w:p>
    <w:p w14:paraId="0640873F" w14:textId="5A375A60" w:rsidR="00F876B5" w:rsidRPr="000E0A82" w:rsidRDefault="008F2132" w:rsidP="000E0A82">
      <w:pPr>
        <w:pStyle w:val="10"/>
        <w:numPr>
          <w:ilvl w:val="0"/>
          <w:numId w:val="23"/>
        </w:numPr>
        <w:spacing w:before="0" w:line="240" w:lineRule="auto"/>
        <w:ind w:left="0" w:firstLine="0"/>
        <w:jc w:val="center"/>
        <w:rPr>
          <w:lang w:eastAsia="ru-RU"/>
        </w:rPr>
      </w:pPr>
      <w:r w:rsidRPr="00B8548D">
        <w:rPr>
          <w:rFonts w:ascii="Times New Roman" w:eastAsia="Times New Roman" w:hAnsi="Times New Roman" w:cs="Times New Roman"/>
          <w:bCs w:val="0"/>
          <w:smallCaps/>
          <w:color w:val="auto"/>
          <w:sz w:val="24"/>
          <w:szCs w:val="24"/>
          <w:lang w:eastAsia="ru-RU"/>
        </w:rPr>
        <w:t>ГАРАНТИИ</w:t>
      </w:r>
      <w:r w:rsidR="00253870">
        <w:rPr>
          <w:rFonts w:ascii="Times New Roman" w:eastAsia="Times New Roman" w:hAnsi="Times New Roman" w:cs="Times New Roman"/>
          <w:bCs w:val="0"/>
          <w:smallCaps/>
          <w:color w:val="auto"/>
          <w:sz w:val="24"/>
          <w:szCs w:val="24"/>
          <w:lang w:eastAsia="ru-RU"/>
        </w:rPr>
        <w:br/>
      </w:r>
    </w:p>
    <w:p w14:paraId="05D5AFC0" w14:textId="15C664AD" w:rsidR="00A07CE0" w:rsidRPr="00B8548D" w:rsidRDefault="00A8660B">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Calibri" w:hAnsi="Times New Roman" w:cs="Times New Roman"/>
          <w:sz w:val="24"/>
          <w:szCs w:val="24"/>
          <w:lang w:eastAsia="ru-RU"/>
        </w:rPr>
        <w:t xml:space="preserve">Поставщик </w:t>
      </w:r>
      <w:r w:rsidR="00A07CE0" w:rsidRPr="00B8548D">
        <w:rPr>
          <w:rFonts w:ascii="Times New Roman" w:eastAsia="Times New Roman" w:hAnsi="Times New Roman" w:cs="Times New Roman"/>
          <w:sz w:val="24"/>
          <w:szCs w:val="24"/>
          <w:lang w:eastAsia="ru-RU"/>
        </w:rPr>
        <w:t>гарантирует качество</w:t>
      </w:r>
      <w:r w:rsidR="002E468D" w:rsidRPr="00B8548D">
        <w:rPr>
          <w:rFonts w:ascii="Times New Roman" w:eastAsia="Times New Roman" w:hAnsi="Times New Roman" w:cs="Times New Roman"/>
          <w:sz w:val="24"/>
          <w:szCs w:val="24"/>
          <w:lang w:eastAsia="ru-RU"/>
        </w:rPr>
        <w:t xml:space="preserve"> поставл</w:t>
      </w:r>
      <w:r w:rsidR="001B3088" w:rsidRPr="00B8548D">
        <w:rPr>
          <w:rFonts w:ascii="Times New Roman" w:eastAsia="Times New Roman" w:hAnsi="Times New Roman" w:cs="Times New Roman"/>
          <w:sz w:val="24"/>
          <w:szCs w:val="24"/>
          <w:lang w:eastAsia="ru-RU"/>
        </w:rPr>
        <w:t>енного</w:t>
      </w:r>
      <w:r w:rsidR="00A07CE0" w:rsidRPr="00B8548D">
        <w:rPr>
          <w:rFonts w:ascii="Times New Roman" w:eastAsia="Times New Roman" w:hAnsi="Times New Roman" w:cs="Times New Roman"/>
          <w:sz w:val="24"/>
          <w:szCs w:val="24"/>
          <w:lang w:eastAsia="ru-RU"/>
        </w:rPr>
        <w:t xml:space="preserve"> </w:t>
      </w:r>
      <w:r w:rsidR="00712709" w:rsidRPr="00B8548D">
        <w:rPr>
          <w:rFonts w:ascii="Times New Roman" w:eastAsia="Times New Roman" w:hAnsi="Times New Roman" w:cs="Times New Roman"/>
          <w:sz w:val="24"/>
          <w:szCs w:val="24"/>
          <w:lang w:eastAsia="ru-RU"/>
        </w:rPr>
        <w:t>Товара</w:t>
      </w:r>
      <w:r w:rsidR="00A07CE0" w:rsidRPr="00B8548D">
        <w:rPr>
          <w:rFonts w:ascii="Times New Roman" w:eastAsia="Times New Roman" w:hAnsi="Times New Roman" w:cs="Times New Roman"/>
          <w:sz w:val="24"/>
          <w:szCs w:val="24"/>
          <w:lang w:eastAsia="ru-RU"/>
        </w:rPr>
        <w:t xml:space="preserve"> в соответствии с</w:t>
      </w:r>
      <w:r w:rsidR="00783ED2" w:rsidRPr="00B8548D">
        <w:rPr>
          <w:rFonts w:ascii="Times New Roman" w:eastAsia="Times New Roman" w:hAnsi="Times New Roman" w:cs="Times New Roman"/>
          <w:sz w:val="24"/>
          <w:szCs w:val="24"/>
          <w:lang w:eastAsia="ru-RU"/>
        </w:rPr>
        <w:t> </w:t>
      </w:r>
      <w:r w:rsidR="00A07CE0" w:rsidRPr="00B8548D">
        <w:rPr>
          <w:rFonts w:ascii="Times New Roman" w:eastAsia="Times New Roman" w:hAnsi="Times New Roman" w:cs="Times New Roman"/>
          <w:sz w:val="24"/>
          <w:szCs w:val="24"/>
          <w:lang w:eastAsia="ru-RU"/>
        </w:rPr>
        <w:t>требованиями</w:t>
      </w:r>
      <w:r w:rsidR="005C0561" w:rsidRPr="00B8548D">
        <w:rPr>
          <w:rFonts w:ascii="Times New Roman" w:eastAsia="Times New Roman" w:hAnsi="Times New Roman" w:cs="Times New Roman"/>
          <w:sz w:val="24"/>
          <w:szCs w:val="24"/>
          <w:lang w:eastAsia="ru-RU"/>
        </w:rPr>
        <w:t xml:space="preserve"> законодательства Российской Федерации и </w:t>
      </w:r>
      <w:r w:rsidR="00A07CE0" w:rsidRPr="00B8548D">
        <w:rPr>
          <w:rFonts w:ascii="Times New Roman" w:eastAsia="Times New Roman" w:hAnsi="Times New Roman" w:cs="Times New Roman"/>
          <w:sz w:val="24"/>
          <w:szCs w:val="24"/>
          <w:lang w:eastAsia="ru-RU"/>
        </w:rPr>
        <w:t>Договор</w:t>
      </w:r>
      <w:r w:rsidR="005C0561" w:rsidRPr="00B8548D">
        <w:rPr>
          <w:rFonts w:ascii="Times New Roman" w:eastAsia="Times New Roman" w:hAnsi="Times New Roman" w:cs="Times New Roman"/>
          <w:sz w:val="24"/>
          <w:szCs w:val="24"/>
          <w:lang w:eastAsia="ru-RU"/>
        </w:rPr>
        <w:t>а</w:t>
      </w:r>
      <w:r w:rsidR="00A07CE0" w:rsidRPr="00B8548D">
        <w:rPr>
          <w:rFonts w:ascii="Times New Roman" w:eastAsia="Times New Roman" w:hAnsi="Times New Roman" w:cs="Times New Roman"/>
          <w:sz w:val="24"/>
          <w:szCs w:val="24"/>
          <w:lang w:eastAsia="ru-RU"/>
        </w:rPr>
        <w:t>.</w:t>
      </w:r>
    </w:p>
    <w:p w14:paraId="71C40927" w14:textId="3E55C028" w:rsidR="00A07CE0" w:rsidRPr="00B8548D" w:rsidRDefault="00A07CE0">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Гарантийный срок </w:t>
      </w:r>
      <w:r w:rsidR="00103AD3" w:rsidRPr="00B8548D">
        <w:rPr>
          <w:rFonts w:ascii="Times New Roman" w:eastAsia="Times New Roman" w:hAnsi="Times New Roman" w:cs="Times New Roman"/>
          <w:sz w:val="24"/>
          <w:szCs w:val="24"/>
          <w:lang w:eastAsia="ru-RU"/>
        </w:rPr>
        <w:t>устанавливается в Техническом задании</w:t>
      </w:r>
      <w:r w:rsidRPr="00B8548D">
        <w:rPr>
          <w:rFonts w:ascii="Times New Roman" w:eastAsia="Times New Roman" w:hAnsi="Times New Roman" w:cs="Times New Roman"/>
          <w:sz w:val="24"/>
          <w:szCs w:val="24"/>
          <w:lang w:eastAsia="ru-RU"/>
        </w:rPr>
        <w:t>.</w:t>
      </w:r>
    </w:p>
    <w:p w14:paraId="08A0040C" w14:textId="351A475B" w:rsidR="00A07CE0" w:rsidRPr="00B8548D" w:rsidRDefault="00A07CE0">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При обнаружении в период гарантийного срока недостатков в </w:t>
      </w:r>
      <w:r w:rsidR="00712709" w:rsidRPr="00B8548D">
        <w:rPr>
          <w:rFonts w:ascii="Times New Roman" w:eastAsia="Times New Roman" w:hAnsi="Times New Roman" w:cs="Times New Roman"/>
          <w:sz w:val="24"/>
          <w:szCs w:val="24"/>
          <w:lang w:eastAsia="ru-RU"/>
        </w:rPr>
        <w:t>поставленном Товаре</w:t>
      </w:r>
      <w:r w:rsidRPr="00B8548D">
        <w:rPr>
          <w:rFonts w:ascii="Times New Roman" w:eastAsia="Times New Roman" w:hAnsi="Times New Roman" w:cs="Times New Roman"/>
          <w:sz w:val="24"/>
          <w:szCs w:val="24"/>
          <w:lang w:eastAsia="ru-RU"/>
        </w:rPr>
        <w:t xml:space="preserve"> </w:t>
      </w:r>
      <w:r w:rsidR="00712709" w:rsidRPr="00B8548D">
        <w:rPr>
          <w:rFonts w:ascii="Times New Roman" w:eastAsia="Times New Roman" w:hAnsi="Times New Roman" w:cs="Times New Roman"/>
          <w:sz w:val="24"/>
          <w:szCs w:val="24"/>
          <w:lang w:eastAsia="ru-RU"/>
        </w:rPr>
        <w:t>Поставщик</w:t>
      </w:r>
      <w:r w:rsidR="00D95BF8"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 xml:space="preserve">обязан устранить их за свой счет в сроки, согласованные и установленные </w:t>
      </w:r>
      <w:r w:rsidR="001B3088" w:rsidRPr="00B8548D">
        <w:rPr>
          <w:rFonts w:ascii="Times New Roman" w:eastAsia="Times New Roman" w:hAnsi="Times New Roman" w:cs="Times New Roman"/>
          <w:sz w:val="24"/>
          <w:szCs w:val="24"/>
          <w:lang w:eastAsia="ru-RU"/>
        </w:rPr>
        <w:t>Сторонами</w:t>
      </w:r>
      <w:r w:rsidR="00DF5013">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в</w:t>
      </w:r>
      <w:r w:rsidR="00783ED2"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Акте о недостатках с</w:t>
      </w:r>
      <w:r w:rsidR="001B3088" w:rsidRPr="00B8548D">
        <w:rPr>
          <w:rFonts w:ascii="Times New Roman" w:eastAsia="Times New Roman" w:hAnsi="Times New Roman" w:cs="Times New Roman"/>
          <w:sz w:val="24"/>
          <w:szCs w:val="24"/>
          <w:lang w:eastAsia="ru-RU"/>
        </w:rPr>
        <w:t xml:space="preserve"> указанием</w:t>
      </w:r>
      <w:r w:rsidRPr="00B8548D">
        <w:rPr>
          <w:rFonts w:ascii="Times New Roman" w:eastAsia="Times New Roman" w:hAnsi="Times New Roman" w:cs="Times New Roman"/>
          <w:sz w:val="24"/>
          <w:szCs w:val="24"/>
          <w:lang w:eastAsia="ru-RU"/>
        </w:rPr>
        <w:t xml:space="preserve"> перечн</w:t>
      </w:r>
      <w:r w:rsidR="001B3088" w:rsidRPr="00B8548D">
        <w:rPr>
          <w:rFonts w:ascii="Times New Roman" w:eastAsia="Times New Roman" w:hAnsi="Times New Roman" w:cs="Times New Roman"/>
          <w:sz w:val="24"/>
          <w:szCs w:val="24"/>
          <w:lang w:eastAsia="ru-RU"/>
        </w:rPr>
        <w:t>я</w:t>
      </w:r>
      <w:r w:rsidRPr="00B8548D">
        <w:rPr>
          <w:rFonts w:ascii="Times New Roman" w:eastAsia="Times New Roman" w:hAnsi="Times New Roman" w:cs="Times New Roman"/>
          <w:sz w:val="24"/>
          <w:szCs w:val="24"/>
          <w:lang w:eastAsia="ru-RU"/>
        </w:rPr>
        <w:t xml:space="preserve"> выявленных недостатков/дефектов, необходимых доработок </w:t>
      </w:r>
      <w:r w:rsidR="00712709" w:rsidRPr="00B8548D">
        <w:rPr>
          <w:rFonts w:ascii="Times New Roman" w:eastAsia="Times New Roman" w:hAnsi="Times New Roman" w:cs="Times New Roman"/>
          <w:sz w:val="24"/>
          <w:szCs w:val="24"/>
          <w:lang w:eastAsia="ru-RU"/>
        </w:rPr>
        <w:t>либо замены Товара на надлежащий</w:t>
      </w:r>
      <w:r w:rsidR="001B3088" w:rsidRPr="00B8548D">
        <w:rPr>
          <w:rFonts w:ascii="Times New Roman" w:eastAsia="Times New Roman" w:hAnsi="Times New Roman" w:cs="Times New Roman"/>
          <w:sz w:val="24"/>
          <w:szCs w:val="24"/>
          <w:lang w:eastAsia="ru-RU"/>
        </w:rPr>
        <w:t>/аналогичный по</w:t>
      </w:r>
      <w:r w:rsidR="00106D03" w:rsidRPr="00B8548D">
        <w:rPr>
          <w:rFonts w:ascii="Times New Roman" w:eastAsia="Times New Roman" w:hAnsi="Times New Roman" w:cs="Times New Roman"/>
          <w:sz w:val="24"/>
          <w:szCs w:val="24"/>
          <w:lang w:eastAsia="ru-RU"/>
        </w:rPr>
        <w:t> </w:t>
      </w:r>
      <w:r w:rsidR="001B3088" w:rsidRPr="00B8548D">
        <w:rPr>
          <w:rFonts w:ascii="Times New Roman" w:eastAsia="Times New Roman" w:hAnsi="Times New Roman" w:cs="Times New Roman"/>
          <w:sz w:val="24"/>
          <w:szCs w:val="24"/>
          <w:lang w:eastAsia="ru-RU"/>
        </w:rPr>
        <w:t>характеристикам</w:t>
      </w:r>
      <w:r w:rsidRPr="00B8548D">
        <w:rPr>
          <w:rFonts w:ascii="Times New Roman" w:eastAsia="Times New Roman" w:hAnsi="Times New Roman" w:cs="Times New Roman"/>
          <w:sz w:val="24"/>
          <w:szCs w:val="24"/>
          <w:lang w:eastAsia="ru-RU"/>
        </w:rPr>
        <w:t>.</w:t>
      </w:r>
      <w:r w:rsidR="001B3088" w:rsidRPr="00B8548D">
        <w:rPr>
          <w:rFonts w:ascii="Times New Roman" w:eastAsia="Times New Roman" w:hAnsi="Times New Roman" w:cs="Times New Roman"/>
          <w:sz w:val="24"/>
          <w:szCs w:val="24"/>
          <w:lang w:eastAsia="ru-RU"/>
        </w:rPr>
        <w:t xml:space="preserve"> В случае, если Поставщик не может предоставить аналогичный по</w:t>
      </w:r>
      <w:r w:rsidR="00106D03" w:rsidRPr="00B8548D">
        <w:rPr>
          <w:rFonts w:ascii="Times New Roman" w:eastAsia="Times New Roman" w:hAnsi="Times New Roman" w:cs="Times New Roman"/>
          <w:sz w:val="24"/>
          <w:szCs w:val="24"/>
          <w:lang w:eastAsia="ru-RU"/>
        </w:rPr>
        <w:t> </w:t>
      </w:r>
      <w:r w:rsidR="001B3088" w:rsidRPr="00B8548D">
        <w:rPr>
          <w:rFonts w:ascii="Times New Roman" w:eastAsia="Times New Roman" w:hAnsi="Times New Roman" w:cs="Times New Roman"/>
          <w:sz w:val="24"/>
          <w:szCs w:val="24"/>
          <w:lang w:eastAsia="ru-RU"/>
        </w:rPr>
        <w:t>характеристикам Товар</w:t>
      </w:r>
      <w:r w:rsidR="00C940C1" w:rsidRPr="00B8548D">
        <w:rPr>
          <w:rFonts w:ascii="Times New Roman" w:eastAsia="Times New Roman" w:hAnsi="Times New Roman" w:cs="Times New Roman"/>
          <w:sz w:val="24"/>
          <w:szCs w:val="24"/>
          <w:lang w:eastAsia="ru-RU"/>
        </w:rPr>
        <w:t xml:space="preserve">, то замене подлежит Товар улучшенного качества по схожим характеристикам. </w:t>
      </w:r>
      <w:r w:rsidRPr="00B8548D">
        <w:rPr>
          <w:rFonts w:ascii="Times New Roman" w:eastAsia="Times New Roman" w:hAnsi="Times New Roman" w:cs="Times New Roman"/>
          <w:sz w:val="24"/>
          <w:szCs w:val="24"/>
          <w:lang w:eastAsia="ru-RU"/>
        </w:rPr>
        <w:t xml:space="preserve"> </w:t>
      </w:r>
    </w:p>
    <w:p w14:paraId="7DC802F8" w14:textId="77777777" w:rsidR="00A07CE0" w:rsidRPr="00B8548D" w:rsidRDefault="00A07CE0">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7D26D049" w14:textId="581BAA53" w:rsidR="00A07CE0" w:rsidRPr="00B8548D" w:rsidRDefault="00A07CE0">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При отказе </w:t>
      </w:r>
      <w:r w:rsidR="00A8660B" w:rsidRPr="00B8548D">
        <w:rPr>
          <w:rFonts w:ascii="Times New Roman" w:eastAsia="Calibri" w:hAnsi="Times New Roman" w:cs="Times New Roman"/>
          <w:sz w:val="24"/>
          <w:szCs w:val="24"/>
          <w:lang w:eastAsia="ru-RU"/>
        </w:rPr>
        <w:t xml:space="preserve">Поставщика </w:t>
      </w:r>
      <w:r w:rsidRPr="00B8548D">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w:t>
      </w:r>
      <w:r w:rsidR="00103AD3" w:rsidRPr="00B8548D">
        <w:rPr>
          <w:rFonts w:ascii="Times New Roman" w:eastAsia="Times New Roman" w:hAnsi="Times New Roman" w:cs="Times New Roman"/>
          <w:sz w:val="24"/>
          <w:szCs w:val="24"/>
          <w:lang w:eastAsia="ru-RU"/>
        </w:rPr>
        <w:t>период гарантийного срока</w:t>
      </w:r>
      <w:r w:rsidRPr="00B8548D">
        <w:rPr>
          <w:rFonts w:ascii="Times New Roman" w:eastAsia="Times New Roman" w:hAnsi="Times New Roman" w:cs="Times New Roman"/>
          <w:sz w:val="24"/>
          <w:szCs w:val="24"/>
          <w:lang w:eastAsia="ru-RU"/>
        </w:rPr>
        <w:t>, Заказчик проводит за свой счет квалифицированную экспертизу с</w:t>
      </w:r>
      <w:r w:rsidR="00783ED2"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привлечением экспертов (специалистов), по итогам которой составляется соответствующий акт</w:t>
      </w:r>
      <w:r w:rsidR="003D5218" w:rsidRPr="00B8548D">
        <w:rPr>
          <w:rFonts w:ascii="Times New Roman" w:eastAsia="Times New Roman" w:hAnsi="Times New Roman" w:cs="Times New Roman"/>
          <w:sz w:val="24"/>
          <w:szCs w:val="24"/>
          <w:lang w:eastAsia="ru-RU"/>
        </w:rPr>
        <w:t xml:space="preserve"> (заключение)</w:t>
      </w:r>
      <w:r w:rsidRPr="00B8548D">
        <w:rPr>
          <w:rFonts w:ascii="Times New Roman" w:eastAsia="Times New Roman" w:hAnsi="Times New Roman" w:cs="Times New Roman"/>
          <w:sz w:val="24"/>
          <w:szCs w:val="24"/>
          <w:lang w:eastAsia="ru-RU"/>
        </w:rPr>
        <w:t xml:space="preserve">, фиксирующий затраты по исправлению недостатков. </w:t>
      </w:r>
      <w:r w:rsidR="00A8660B" w:rsidRPr="00B8548D">
        <w:rPr>
          <w:rFonts w:ascii="Times New Roman" w:eastAsia="Calibri" w:hAnsi="Times New Roman" w:cs="Times New Roman"/>
          <w:sz w:val="24"/>
          <w:szCs w:val="24"/>
          <w:lang w:eastAsia="ru-RU"/>
        </w:rPr>
        <w:t xml:space="preserve">Поставщик </w:t>
      </w:r>
      <w:r w:rsidRPr="00B8548D">
        <w:rPr>
          <w:rFonts w:ascii="Times New Roman" w:eastAsia="Times New Roman" w:hAnsi="Times New Roman" w:cs="Times New Roman"/>
          <w:sz w:val="24"/>
          <w:szCs w:val="24"/>
          <w:lang w:eastAsia="ru-RU"/>
        </w:rPr>
        <w:t>обязуется в течение 5 (</w:t>
      </w:r>
      <w:r w:rsidR="008055C0" w:rsidRPr="00B8548D">
        <w:rPr>
          <w:rFonts w:ascii="Times New Roman" w:eastAsia="Times New Roman" w:hAnsi="Times New Roman" w:cs="Times New Roman"/>
          <w:sz w:val="24"/>
          <w:szCs w:val="24"/>
          <w:lang w:eastAsia="ru-RU"/>
        </w:rPr>
        <w:t>П</w:t>
      </w:r>
      <w:r w:rsidRPr="00B8548D">
        <w:rPr>
          <w:rFonts w:ascii="Times New Roman" w:eastAsia="Times New Roman" w:hAnsi="Times New Roman" w:cs="Times New Roman"/>
          <w:sz w:val="24"/>
          <w:szCs w:val="24"/>
          <w:lang w:eastAsia="ru-RU"/>
        </w:rPr>
        <w:t>ят</w:t>
      </w:r>
      <w:r w:rsidR="00103AD3" w:rsidRPr="00B8548D">
        <w:rPr>
          <w:rFonts w:ascii="Times New Roman" w:eastAsia="Times New Roman" w:hAnsi="Times New Roman" w:cs="Times New Roman"/>
          <w:sz w:val="24"/>
          <w:szCs w:val="24"/>
          <w:lang w:eastAsia="ru-RU"/>
        </w:rPr>
        <w:t>и</w:t>
      </w:r>
      <w:r w:rsidRPr="00B8548D">
        <w:rPr>
          <w:rFonts w:ascii="Times New Roman" w:eastAsia="Times New Roman" w:hAnsi="Times New Roman" w:cs="Times New Roman"/>
          <w:sz w:val="24"/>
          <w:szCs w:val="24"/>
          <w:lang w:eastAsia="ru-RU"/>
        </w:rPr>
        <w:t>) рабочих дней с даты получения Акта,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53A53DF1" w14:textId="410B9F72" w:rsidR="00A9715B" w:rsidRPr="00B8548D" w:rsidRDefault="00A9715B">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w:t>
      </w:r>
      <w:r w:rsidR="00C940C1" w:rsidRPr="00B8548D">
        <w:rPr>
          <w:rFonts w:ascii="Times New Roman" w:eastAsia="Times New Roman" w:hAnsi="Times New Roman" w:cs="Times New Roman"/>
          <w:sz w:val="24"/>
          <w:szCs w:val="24"/>
          <w:lang w:eastAsia="ru-RU"/>
        </w:rPr>
        <w:t xml:space="preserve"> (Товара)</w:t>
      </w:r>
      <w:r w:rsidRPr="00B8548D">
        <w:rPr>
          <w:rFonts w:ascii="Times New Roman" w:eastAsia="Times New Roman" w:hAnsi="Times New Roman" w:cs="Times New Roman"/>
          <w:sz w:val="24"/>
          <w:szCs w:val="24"/>
          <w:lang w:eastAsia="ru-RU"/>
        </w:rPr>
        <w:t xml:space="preserve"> считается равным гарантийному сроку на основное изделие</w:t>
      </w:r>
      <w:r w:rsidR="00C940C1" w:rsidRPr="00B8548D">
        <w:rPr>
          <w:rFonts w:ascii="Times New Roman" w:eastAsia="Times New Roman" w:hAnsi="Times New Roman" w:cs="Times New Roman"/>
          <w:sz w:val="24"/>
          <w:szCs w:val="24"/>
          <w:lang w:eastAsia="ru-RU"/>
        </w:rPr>
        <w:t xml:space="preserve"> (Товар)</w:t>
      </w:r>
      <w:r w:rsidRPr="00B8548D">
        <w:rPr>
          <w:rFonts w:ascii="Times New Roman" w:eastAsia="Times New Roman" w:hAnsi="Times New Roman" w:cs="Times New Roman"/>
          <w:sz w:val="24"/>
          <w:szCs w:val="24"/>
          <w:lang w:eastAsia="ru-RU"/>
        </w:rPr>
        <w:t xml:space="preserve"> и начинает течь одновременно с гарантийным сроком на основное изделие</w:t>
      </w:r>
      <w:r w:rsidR="00C940C1" w:rsidRPr="00B8548D">
        <w:rPr>
          <w:rFonts w:ascii="Times New Roman" w:eastAsia="Times New Roman" w:hAnsi="Times New Roman" w:cs="Times New Roman"/>
          <w:sz w:val="24"/>
          <w:szCs w:val="24"/>
          <w:lang w:eastAsia="ru-RU"/>
        </w:rPr>
        <w:t xml:space="preserve"> (Товар)</w:t>
      </w:r>
      <w:r w:rsidRPr="00B8548D">
        <w:rPr>
          <w:rFonts w:ascii="Times New Roman" w:eastAsia="Times New Roman" w:hAnsi="Times New Roman" w:cs="Times New Roman"/>
          <w:sz w:val="24"/>
          <w:szCs w:val="24"/>
          <w:lang w:eastAsia="ru-RU"/>
        </w:rPr>
        <w:t>.</w:t>
      </w:r>
    </w:p>
    <w:p w14:paraId="6B59322B" w14:textId="10B87748" w:rsidR="00F87609" w:rsidRPr="00B8548D" w:rsidRDefault="00A9715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На </w:t>
      </w:r>
      <w:r w:rsidR="00547B28" w:rsidRPr="00B8548D">
        <w:rPr>
          <w:rFonts w:ascii="Times New Roman" w:eastAsia="Times New Roman" w:hAnsi="Times New Roman" w:cs="Times New Roman"/>
          <w:sz w:val="24"/>
          <w:szCs w:val="24"/>
          <w:lang w:eastAsia="ru-RU"/>
        </w:rPr>
        <w:t xml:space="preserve">комплектующее изделие </w:t>
      </w:r>
      <w:r w:rsidR="00D52278" w:rsidRPr="00B8548D">
        <w:rPr>
          <w:rFonts w:ascii="Times New Roman" w:eastAsia="Times New Roman" w:hAnsi="Times New Roman" w:cs="Times New Roman"/>
          <w:sz w:val="24"/>
          <w:szCs w:val="24"/>
          <w:lang w:eastAsia="ru-RU"/>
        </w:rPr>
        <w:t>(</w:t>
      </w:r>
      <w:r w:rsidRPr="00B8548D">
        <w:rPr>
          <w:rFonts w:ascii="Times New Roman" w:eastAsia="Times New Roman" w:hAnsi="Times New Roman" w:cs="Times New Roman"/>
          <w:sz w:val="24"/>
          <w:szCs w:val="24"/>
          <w:lang w:eastAsia="ru-RU"/>
        </w:rPr>
        <w:t>Товар</w:t>
      </w:r>
      <w:r w:rsidR="00A8729F" w:rsidRPr="00B8548D">
        <w:rPr>
          <w:rFonts w:ascii="Times New Roman" w:eastAsia="Times New Roman" w:hAnsi="Times New Roman" w:cs="Times New Roman"/>
          <w:sz w:val="24"/>
          <w:szCs w:val="24"/>
          <w:lang w:eastAsia="ru-RU"/>
        </w:rPr>
        <w:t>а</w:t>
      </w:r>
      <w:r w:rsidR="00D52278" w:rsidRPr="00B8548D">
        <w:rPr>
          <w:rFonts w:ascii="Times New Roman" w:eastAsia="Times New Roman" w:hAnsi="Times New Roman" w:cs="Times New Roman"/>
          <w:sz w:val="24"/>
          <w:szCs w:val="24"/>
          <w:lang w:eastAsia="ru-RU"/>
        </w:rPr>
        <w:t>)</w:t>
      </w:r>
      <w:r w:rsidRPr="00B8548D">
        <w:rPr>
          <w:rFonts w:ascii="Times New Roman" w:eastAsia="Times New Roman" w:hAnsi="Times New Roman" w:cs="Times New Roman"/>
          <w:sz w:val="24"/>
          <w:szCs w:val="24"/>
          <w:lang w:eastAsia="ru-RU"/>
        </w:rPr>
        <w:t>, переданн</w:t>
      </w:r>
      <w:r w:rsidR="00A8729F" w:rsidRPr="00B8548D">
        <w:rPr>
          <w:rFonts w:ascii="Times New Roman" w:eastAsia="Times New Roman" w:hAnsi="Times New Roman" w:cs="Times New Roman"/>
          <w:sz w:val="24"/>
          <w:szCs w:val="24"/>
          <w:lang w:eastAsia="ru-RU"/>
        </w:rPr>
        <w:t>ого</w:t>
      </w:r>
      <w:r w:rsidRPr="00B8548D">
        <w:rPr>
          <w:rFonts w:ascii="Times New Roman" w:eastAsia="Times New Roman" w:hAnsi="Times New Roman" w:cs="Times New Roman"/>
          <w:sz w:val="24"/>
          <w:szCs w:val="24"/>
          <w:lang w:eastAsia="ru-RU"/>
        </w:rPr>
        <w:t xml:space="preserve"> Поставщиком взамен </w:t>
      </w:r>
      <w:r w:rsidR="00A8729F" w:rsidRPr="00B8548D">
        <w:rPr>
          <w:rFonts w:ascii="Times New Roman" w:eastAsia="Times New Roman" w:hAnsi="Times New Roman" w:cs="Times New Roman"/>
          <w:sz w:val="24"/>
          <w:szCs w:val="24"/>
          <w:lang w:eastAsia="ru-RU"/>
        </w:rPr>
        <w:t xml:space="preserve">комплектующего изделия </w:t>
      </w:r>
      <w:r w:rsidR="00D52278" w:rsidRPr="00B8548D">
        <w:rPr>
          <w:rFonts w:ascii="Times New Roman" w:eastAsia="Times New Roman" w:hAnsi="Times New Roman" w:cs="Times New Roman"/>
          <w:sz w:val="24"/>
          <w:szCs w:val="24"/>
          <w:lang w:eastAsia="ru-RU"/>
        </w:rPr>
        <w:t>(</w:t>
      </w:r>
      <w:r w:rsidR="00C940C1" w:rsidRPr="00B8548D">
        <w:rPr>
          <w:rFonts w:ascii="Times New Roman" w:eastAsia="Times New Roman" w:hAnsi="Times New Roman" w:cs="Times New Roman"/>
          <w:sz w:val="24"/>
          <w:szCs w:val="24"/>
          <w:lang w:eastAsia="ru-RU"/>
        </w:rPr>
        <w:t>Т</w:t>
      </w:r>
      <w:r w:rsidRPr="00B8548D">
        <w:rPr>
          <w:rFonts w:ascii="Times New Roman" w:eastAsia="Times New Roman" w:hAnsi="Times New Roman" w:cs="Times New Roman"/>
          <w:sz w:val="24"/>
          <w:szCs w:val="24"/>
          <w:lang w:eastAsia="ru-RU"/>
        </w:rPr>
        <w:t>овара</w:t>
      </w:r>
      <w:r w:rsidR="00D52278" w:rsidRPr="00B8548D">
        <w:rPr>
          <w:rFonts w:ascii="Times New Roman" w:eastAsia="Times New Roman" w:hAnsi="Times New Roman" w:cs="Times New Roman"/>
          <w:sz w:val="24"/>
          <w:szCs w:val="24"/>
          <w:lang w:eastAsia="ru-RU"/>
        </w:rPr>
        <w:t>)</w:t>
      </w:r>
      <w:r w:rsidRPr="00B8548D">
        <w:rPr>
          <w:rFonts w:ascii="Times New Roman" w:eastAsia="Times New Roman" w:hAnsi="Times New Roman" w:cs="Times New Roman"/>
          <w:sz w:val="24"/>
          <w:szCs w:val="24"/>
          <w:lang w:eastAsia="ru-RU"/>
        </w:rPr>
        <w:t xml:space="preserve">, в котором в период гарантийного срока были обнаружены недостатки, устанавливается гарантийных срок той же </w:t>
      </w:r>
      <w:r w:rsidR="008055C0" w:rsidRPr="00B8548D">
        <w:rPr>
          <w:rFonts w:ascii="Times New Roman" w:eastAsia="Times New Roman" w:hAnsi="Times New Roman" w:cs="Times New Roman"/>
          <w:sz w:val="24"/>
          <w:szCs w:val="24"/>
          <w:lang w:eastAsia="ru-RU"/>
        </w:rPr>
        <w:t>продолжительности</w:t>
      </w:r>
      <w:r w:rsidRPr="00B8548D">
        <w:rPr>
          <w:rFonts w:ascii="Times New Roman" w:eastAsia="Times New Roman" w:hAnsi="Times New Roman" w:cs="Times New Roman"/>
          <w:sz w:val="24"/>
          <w:szCs w:val="24"/>
          <w:lang w:eastAsia="ru-RU"/>
        </w:rPr>
        <w:t>, что и на</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замененный, если иное не предусмотрено Договором.</w:t>
      </w:r>
    </w:p>
    <w:p w14:paraId="44A66E94" w14:textId="5EB6FDC1" w:rsidR="00A9715B" w:rsidRPr="00B8548D" w:rsidRDefault="00A9715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2D31BB3E" w14:textId="59237F4B" w:rsidR="00A9715B" w:rsidRPr="00B8548D" w:rsidRDefault="00A9715B">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Поставщик гарантирует своевременное предоставление</w:t>
      </w:r>
      <w:r w:rsidR="0002124C" w:rsidRPr="00B8548D">
        <w:rPr>
          <w:rFonts w:ascii="Times New Roman" w:eastAsia="Times New Roman" w:hAnsi="Times New Roman" w:cs="Times New Roman"/>
          <w:sz w:val="24"/>
          <w:szCs w:val="24"/>
          <w:lang w:eastAsia="ru-RU"/>
        </w:rPr>
        <w:t xml:space="preserve"> необходимой и </w:t>
      </w:r>
      <w:r w:rsidRPr="00B8548D">
        <w:rPr>
          <w:rFonts w:ascii="Times New Roman" w:eastAsia="Times New Roman" w:hAnsi="Times New Roman" w:cs="Times New Roman"/>
          <w:sz w:val="24"/>
          <w:szCs w:val="24"/>
          <w:lang w:eastAsia="ru-RU"/>
        </w:rPr>
        <w:t xml:space="preserve">достоверной информации о Товаре. </w:t>
      </w:r>
    </w:p>
    <w:p w14:paraId="3F3BF778" w14:textId="4C304C8B" w:rsidR="00F876B5" w:rsidRPr="00B8548D" w:rsidRDefault="0002124C" w:rsidP="004F37CB">
      <w:pPr>
        <w:shd w:val="clear" w:color="auto" w:fill="FFFFFF"/>
        <w:spacing w:after="0" w:line="240" w:lineRule="auto"/>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В случае непредоставления Поставщиком Заказчику полной и достоверной информации о</w:t>
      </w:r>
      <w:r w:rsidR="00783ED2" w:rsidRPr="00B8548D">
        <w:rPr>
          <w:rFonts w:ascii="Times New Roman" w:eastAsia="Times New Roman" w:hAnsi="Times New Roman" w:cs="Times New Roman"/>
          <w:sz w:val="24"/>
          <w:szCs w:val="24"/>
          <w:lang w:eastAsia="ru-RU"/>
        </w:rPr>
        <w:t> </w:t>
      </w:r>
      <w:r w:rsidR="00C940C1" w:rsidRPr="00B8548D">
        <w:rPr>
          <w:rFonts w:ascii="Times New Roman" w:eastAsia="Times New Roman" w:hAnsi="Times New Roman" w:cs="Times New Roman"/>
          <w:sz w:val="24"/>
          <w:szCs w:val="24"/>
          <w:lang w:eastAsia="ru-RU"/>
        </w:rPr>
        <w:t>Т</w:t>
      </w:r>
      <w:r w:rsidRPr="00B8548D">
        <w:rPr>
          <w:rFonts w:ascii="Times New Roman" w:eastAsia="Times New Roman" w:hAnsi="Times New Roman" w:cs="Times New Roman"/>
          <w:sz w:val="24"/>
          <w:szCs w:val="24"/>
          <w:lang w:eastAsia="ru-RU"/>
        </w:rPr>
        <w:t xml:space="preserve">оваре Поставщик несет ответственность в соответствии с Гражданским кодексом Российской Федерации за недостатки </w:t>
      </w:r>
      <w:r w:rsidR="0031040C" w:rsidRPr="00B8548D">
        <w:rPr>
          <w:rFonts w:ascii="Times New Roman" w:eastAsia="Times New Roman" w:hAnsi="Times New Roman" w:cs="Times New Roman"/>
          <w:sz w:val="24"/>
          <w:szCs w:val="24"/>
          <w:lang w:eastAsia="ru-RU"/>
        </w:rPr>
        <w:t>Т</w:t>
      </w:r>
      <w:r w:rsidRPr="00B8548D">
        <w:rPr>
          <w:rFonts w:ascii="Times New Roman" w:eastAsia="Times New Roman" w:hAnsi="Times New Roman" w:cs="Times New Roman"/>
          <w:sz w:val="24"/>
          <w:szCs w:val="24"/>
          <w:lang w:eastAsia="ru-RU"/>
        </w:rPr>
        <w:t>овара, возникшие после его передачи Заказчику вследствие отсутствия у Заказчика такой информации.</w:t>
      </w:r>
    </w:p>
    <w:p w14:paraId="627F4E8B" w14:textId="77777777" w:rsidR="00835E81" w:rsidRPr="00B8548D" w:rsidRDefault="00835E81" w:rsidP="004F37CB">
      <w:pPr>
        <w:shd w:val="clear" w:color="auto" w:fill="FFFFFF"/>
        <w:spacing w:after="0" w:line="240" w:lineRule="auto"/>
        <w:jc w:val="both"/>
        <w:rPr>
          <w:rFonts w:ascii="Times New Roman" w:eastAsia="Times New Roman" w:hAnsi="Times New Roman" w:cs="Times New Roman"/>
          <w:sz w:val="24"/>
          <w:szCs w:val="24"/>
          <w:lang w:eastAsia="ru-RU"/>
        </w:rPr>
      </w:pPr>
    </w:p>
    <w:p w14:paraId="7BAB9336" w14:textId="0AA3D22F" w:rsidR="00F876B5" w:rsidRPr="004F37CB" w:rsidRDefault="008F2132" w:rsidP="000E0A82">
      <w:pPr>
        <w:pStyle w:val="10"/>
        <w:numPr>
          <w:ilvl w:val="0"/>
          <w:numId w:val="23"/>
        </w:numPr>
        <w:spacing w:before="0" w:line="240" w:lineRule="auto"/>
        <w:ind w:left="0" w:firstLine="0"/>
        <w:jc w:val="center"/>
        <w:rPr>
          <w:lang w:eastAsia="ru-RU"/>
        </w:rPr>
      </w:pPr>
      <w:r w:rsidRPr="00B8548D">
        <w:rPr>
          <w:rFonts w:ascii="Times New Roman" w:eastAsia="Times New Roman" w:hAnsi="Times New Roman" w:cs="Times New Roman"/>
          <w:bCs w:val="0"/>
          <w:smallCaps/>
          <w:color w:val="auto"/>
          <w:sz w:val="24"/>
          <w:szCs w:val="24"/>
          <w:lang w:eastAsia="ru-RU"/>
        </w:rPr>
        <w:t>ОТВЕТСТВЕННОСТЬ СТОРОН</w:t>
      </w:r>
      <w:r w:rsidR="00253870">
        <w:rPr>
          <w:rFonts w:ascii="Times New Roman" w:eastAsia="Times New Roman" w:hAnsi="Times New Roman" w:cs="Times New Roman"/>
          <w:bCs w:val="0"/>
          <w:smallCaps/>
          <w:color w:val="auto"/>
          <w:sz w:val="24"/>
          <w:szCs w:val="24"/>
          <w:lang w:eastAsia="ru-RU"/>
        </w:rPr>
        <w:br/>
      </w:r>
    </w:p>
    <w:p w14:paraId="1D2D77D1" w14:textId="0C6CC82D" w:rsidR="00A07CE0" w:rsidRPr="00B8548D" w:rsidRDefault="00A07CE0">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законодательством Российской Федерации</w:t>
      </w:r>
      <w:r w:rsidR="006C2360" w:rsidRPr="00B8548D">
        <w:rPr>
          <w:rFonts w:ascii="Times New Roman" w:eastAsia="Times New Roman" w:hAnsi="Times New Roman" w:cs="Times New Roman"/>
          <w:sz w:val="24"/>
          <w:szCs w:val="24"/>
          <w:lang w:eastAsia="ru-RU"/>
        </w:rPr>
        <w:t xml:space="preserve"> и Договором</w:t>
      </w:r>
      <w:r w:rsidRPr="00B8548D">
        <w:rPr>
          <w:rFonts w:ascii="Times New Roman" w:eastAsia="Times New Roman" w:hAnsi="Times New Roman" w:cs="Times New Roman"/>
          <w:sz w:val="24"/>
          <w:szCs w:val="24"/>
          <w:lang w:eastAsia="ru-RU"/>
        </w:rPr>
        <w:t>.</w:t>
      </w:r>
    </w:p>
    <w:p w14:paraId="783882B4" w14:textId="5553232C" w:rsidR="006C2360" w:rsidRPr="00B8548D" w:rsidRDefault="006C2360">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A8660B" w:rsidRPr="00B8548D">
        <w:rPr>
          <w:rFonts w:ascii="Times New Roman" w:eastAsia="Calibri" w:hAnsi="Times New Roman" w:cs="Times New Roman"/>
          <w:sz w:val="24"/>
          <w:szCs w:val="24"/>
          <w:lang w:eastAsia="ru-RU"/>
        </w:rPr>
        <w:t xml:space="preserve">Поставщиком </w:t>
      </w:r>
      <w:r w:rsidRPr="00B8548D">
        <w:rPr>
          <w:rFonts w:ascii="Times New Roman" w:eastAsia="Times New Roman" w:hAnsi="Times New Roman" w:cs="Times New Roman"/>
          <w:sz w:val="24"/>
          <w:szCs w:val="24"/>
          <w:lang w:eastAsia="ru-RU"/>
        </w:rPr>
        <w:t xml:space="preserve">безопасности </w:t>
      </w:r>
      <w:r w:rsidR="0002124C" w:rsidRPr="00B8548D">
        <w:rPr>
          <w:rFonts w:ascii="Times New Roman" w:eastAsia="Times New Roman" w:hAnsi="Times New Roman" w:cs="Times New Roman"/>
          <w:sz w:val="24"/>
          <w:szCs w:val="24"/>
          <w:lang w:eastAsia="ru-RU"/>
        </w:rPr>
        <w:t>Товара</w:t>
      </w:r>
      <w:r w:rsidRPr="00B8548D">
        <w:rPr>
          <w:rFonts w:ascii="Times New Roman" w:eastAsia="Times New Roman" w:hAnsi="Times New Roman" w:cs="Times New Roman"/>
          <w:sz w:val="24"/>
          <w:szCs w:val="24"/>
          <w:lang w:eastAsia="ru-RU"/>
        </w:rPr>
        <w:t xml:space="preserve"> подлежит возмещению в</w:t>
      </w:r>
      <w:r w:rsidR="00783ED2"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соответствии с требованиями законодательства Российской Федерации.</w:t>
      </w:r>
    </w:p>
    <w:p w14:paraId="4202734D" w14:textId="28F92DF6" w:rsidR="00870EB7" w:rsidRPr="00B8548D" w:rsidRDefault="00870EB7">
      <w:pPr>
        <w:pStyle w:val="a3"/>
        <w:numPr>
          <w:ilvl w:val="1"/>
          <w:numId w:val="23"/>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AC4E8E"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 xml:space="preserve">вправе потребовать уплаты </w:t>
      </w:r>
      <w:r w:rsidRPr="00B8548D">
        <w:rPr>
          <w:rFonts w:ascii="Times New Roman" w:eastAsia="Times New Roman" w:hAnsi="Times New Roman" w:cs="Times New Roman"/>
          <w:sz w:val="24"/>
          <w:szCs w:val="24"/>
          <w:lang w:eastAsia="ru-RU"/>
        </w:rPr>
        <w:lastRenderedPageBreak/>
        <w:t xml:space="preserve">неустоек, предусмотренных Договором, в зависимости от допущенного нарушения, а другая Сторона обязуется </w:t>
      </w:r>
      <w:r w:rsidR="00D378BD" w:rsidRPr="00B8548D">
        <w:rPr>
          <w:rFonts w:ascii="Times New Roman" w:eastAsia="Times New Roman" w:hAnsi="Times New Roman" w:cs="Times New Roman"/>
          <w:sz w:val="24"/>
          <w:szCs w:val="24"/>
          <w:lang w:eastAsia="ru-RU"/>
        </w:rPr>
        <w:t>исполнить</w:t>
      </w:r>
      <w:r w:rsidRPr="00B8548D">
        <w:rPr>
          <w:rFonts w:ascii="Times New Roman" w:eastAsia="Times New Roman" w:hAnsi="Times New Roman" w:cs="Times New Roman"/>
          <w:sz w:val="24"/>
          <w:szCs w:val="24"/>
          <w:lang w:eastAsia="ru-RU"/>
        </w:rPr>
        <w:t xml:space="preserve"> такое требование.</w:t>
      </w:r>
    </w:p>
    <w:p w14:paraId="2CC18600" w14:textId="3A04ED7D" w:rsidR="0002124C" w:rsidRPr="00B8548D" w:rsidRDefault="0002124C">
      <w:pPr>
        <w:pStyle w:val="a3"/>
        <w:numPr>
          <w:ilvl w:val="1"/>
          <w:numId w:val="23"/>
        </w:numPr>
        <w:shd w:val="clear" w:color="auto" w:fill="FFFFFF"/>
        <w:tabs>
          <w:tab w:val="left" w:pos="1418"/>
          <w:tab w:val="left" w:pos="1701"/>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A8660B" w:rsidRPr="00B8548D">
        <w:rPr>
          <w:rFonts w:ascii="Times New Roman" w:eastAsia="Calibri" w:hAnsi="Times New Roman" w:cs="Times New Roman"/>
          <w:sz w:val="24"/>
          <w:szCs w:val="24"/>
          <w:lang w:eastAsia="ru-RU"/>
        </w:rPr>
        <w:t xml:space="preserve">Поставщиком </w:t>
      </w:r>
      <w:r w:rsidRPr="00B8548D">
        <w:rPr>
          <w:rFonts w:ascii="Times New Roman" w:eastAsia="Times New Roman" w:hAnsi="Times New Roman" w:cs="Times New Roman"/>
          <w:sz w:val="24"/>
          <w:szCs w:val="24"/>
          <w:lang w:eastAsia="ru-RU"/>
        </w:rPr>
        <w:t xml:space="preserve">обязательства, предусмотренного </w:t>
      </w:r>
      <w:r w:rsidR="00AC4E8E" w:rsidRPr="00B8548D">
        <w:rPr>
          <w:rFonts w:ascii="Times New Roman" w:eastAsia="Times New Roman" w:hAnsi="Times New Roman" w:cs="Times New Roman"/>
          <w:sz w:val="24"/>
          <w:szCs w:val="24"/>
          <w:lang w:eastAsia="ru-RU"/>
        </w:rPr>
        <w:t>Д</w:t>
      </w:r>
      <w:r w:rsidRPr="00B8548D">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договоре таких обязательств) в </w:t>
      </w:r>
      <w:r w:rsidR="00572FAE" w:rsidRPr="00B8548D">
        <w:rPr>
          <w:rFonts w:ascii="Times New Roman" w:eastAsia="Times New Roman" w:hAnsi="Times New Roman" w:cs="Times New Roman"/>
          <w:sz w:val="24"/>
          <w:szCs w:val="24"/>
          <w:lang w:eastAsia="ru-RU"/>
        </w:rPr>
        <w:t>размере</w:t>
      </w:r>
      <w:r w:rsidR="001E01C1" w:rsidRPr="00B8548D">
        <w:rPr>
          <w:rFonts w:ascii="Times New Roman" w:eastAsia="Times New Roman" w:hAnsi="Times New Roman" w:cs="Times New Roman"/>
          <w:b/>
          <w:bCs/>
          <w:sz w:val="24"/>
          <w:szCs w:val="24"/>
          <w:lang w:eastAsia="ru-RU"/>
        </w:rPr>
        <w:t xml:space="preserve"> </w:t>
      </w:r>
      <w:r w:rsidRPr="00B8548D">
        <w:rPr>
          <w:rFonts w:ascii="Times New Roman" w:eastAsia="Times New Roman" w:hAnsi="Times New Roman" w:cs="Times New Roman"/>
          <w:sz w:val="24"/>
          <w:szCs w:val="24"/>
          <w:lang w:eastAsia="ru-RU"/>
        </w:rPr>
        <w:t>1</w:t>
      </w:r>
      <w:r w:rsidR="00C34322"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000</w:t>
      </w:r>
      <w:r w:rsidR="00C34322" w:rsidRPr="00B8548D">
        <w:rPr>
          <w:rFonts w:ascii="Times New Roman" w:eastAsia="Times New Roman" w:hAnsi="Times New Roman" w:cs="Times New Roman"/>
          <w:sz w:val="24"/>
          <w:szCs w:val="24"/>
          <w:lang w:eastAsia="ru-RU"/>
        </w:rPr>
        <w:t>,00</w:t>
      </w:r>
      <w:r w:rsidRPr="00B8548D">
        <w:rPr>
          <w:rFonts w:ascii="Times New Roman" w:eastAsia="Times New Roman" w:hAnsi="Times New Roman" w:cs="Times New Roman"/>
          <w:sz w:val="24"/>
          <w:szCs w:val="24"/>
          <w:lang w:eastAsia="ru-RU"/>
        </w:rPr>
        <w:t xml:space="preserve"> рублей.</w:t>
      </w:r>
    </w:p>
    <w:p w14:paraId="09AC6487" w14:textId="4A984D95" w:rsidR="00913841" w:rsidRPr="00B8548D" w:rsidRDefault="00913841">
      <w:pPr>
        <w:pStyle w:val="a3"/>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Пеня начисляется за каждый день просрочки </w:t>
      </w:r>
      <w:r w:rsidR="00A8660B" w:rsidRPr="00B8548D">
        <w:rPr>
          <w:rFonts w:ascii="Times New Roman" w:eastAsia="Calibri" w:hAnsi="Times New Roman" w:cs="Times New Roman"/>
          <w:sz w:val="24"/>
          <w:szCs w:val="24"/>
          <w:lang w:eastAsia="ru-RU"/>
        </w:rPr>
        <w:t xml:space="preserve">Поставщиком </w:t>
      </w:r>
      <w:r w:rsidRPr="00B8548D">
        <w:rPr>
          <w:rFonts w:ascii="Times New Roman" w:eastAsia="Times New Roman" w:hAnsi="Times New Roman" w:cs="Times New Roman"/>
          <w:sz w:val="24"/>
          <w:szCs w:val="24"/>
          <w:lang w:eastAsia="ru-RU"/>
        </w:rPr>
        <w:t>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3C3026" w:rsidRPr="00B8548D">
        <w:rPr>
          <w:rFonts w:ascii="Times New Roman" w:eastAsia="Times New Roman" w:hAnsi="Times New Roman" w:cs="Times New Roman"/>
          <w:sz w:val="24"/>
          <w:szCs w:val="24"/>
          <w:lang w:eastAsia="ru-RU"/>
        </w:rPr>
        <w:t>О</w:t>
      </w:r>
      <w:r w:rsidRPr="00B8548D">
        <w:rPr>
          <w:rFonts w:ascii="Times New Roman" w:eastAsia="Times New Roman" w:hAnsi="Times New Roman" w:cs="Times New Roman"/>
          <w:sz w:val="24"/>
          <w:szCs w:val="24"/>
          <w:lang w:eastAsia="ru-RU"/>
        </w:rPr>
        <w:t xml:space="preserve">дной трехсотой) действующей на дату </w:t>
      </w:r>
      <w:r w:rsidR="0075580D" w:rsidRPr="00B8548D">
        <w:rPr>
          <w:rFonts w:ascii="Times New Roman" w:eastAsia="Times New Roman" w:hAnsi="Times New Roman" w:cs="Times New Roman"/>
          <w:sz w:val="24"/>
          <w:szCs w:val="24"/>
          <w:lang w:eastAsia="ru-RU"/>
        </w:rPr>
        <w:t>исполнения обязательства</w:t>
      </w:r>
      <w:r w:rsidRPr="00B8548D">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A8660B" w:rsidRPr="00B8548D">
        <w:rPr>
          <w:rFonts w:ascii="Times New Roman" w:eastAsia="Calibri" w:hAnsi="Times New Roman" w:cs="Times New Roman"/>
          <w:sz w:val="24"/>
          <w:szCs w:val="24"/>
          <w:lang w:eastAsia="ru-RU"/>
        </w:rPr>
        <w:t>Поставщиком</w:t>
      </w:r>
      <w:r w:rsidRPr="00B8548D">
        <w:rPr>
          <w:rFonts w:ascii="Times New Roman" w:eastAsia="Times New Roman" w:hAnsi="Times New Roman" w:cs="Times New Roman"/>
          <w:sz w:val="24"/>
          <w:szCs w:val="24"/>
          <w:lang w:eastAsia="ru-RU"/>
        </w:rPr>
        <w:t>, за</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исключением случаев, если законодательством Российской Федерации установлен иной порядок начисления пени.</w:t>
      </w:r>
    </w:p>
    <w:p w14:paraId="14D9D697" w14:textId="00870854" w:rsidR="00913841" w:rsidRPr="00B8548D" w:rsidRDefault="00913841">
      <w:pPr>
        <w:pStyle w:val="a3"/>
        <w:numPr>
          <w:ilvl w:val="1"/>
          <w:numId w:val="19"/>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Общая сумма начисленных </w:t>
      </w:r>
      <w:r w:rsidR="001B1E6A" w:rsidRPr="00B8548D">
        <w:rPr>
          <w:rFonts w:ascii="Times New Roman" w:eastAsia="Times New Roman" w:hAnsi="Times New Roman" w:cs="Times New Roman"/>
          <w:sz w:val="24"/>
          <w:szCs w:val="24"/>
          <w:lang w:eastAsia="ru-RU"/>
        </w:rPr>
        <w:t>неустоек</w:t>
      </w:r>
      <w:r w:rsidRPr="00B8548D">
        <w:rPr>
          <w:rFonts w:ascii="Times New Roman" w:eastAsia="Times New Roman" w:hAnsi="Times New Roman" w:cs="Times New Roman"/>
          <w:sz w:val="24"/>
          <w:szCs w:val="24"/>
          <w:lang w:eastAsia="ru-RU"/>
        </w:rPr>
        <w:t xml:space="preserve"> за неисполнение или ненадлежащее исполнение </w:t>
      </w:r>
      <w:r w:rsidR="00A8660B" w:rsidRPr="00B8548D">
        <w:rPr>
          <w:rFonts w:ascii="Times New Roman" w:eastAsia="Calibri" w:hAnsi="Times New Roman" w:cs="Times New Roman"/>
          <w:sz w:val="24"/>
          <w:szCs w:val="24"/>
          <w:lang w:eastAsia="ru-RU"/>
        </w:rPr>
        <w:t xml:space="preserve">Поставщиком </w:t>
      </w:r>
      <w:r w:rsidRPr="00B8548D">
        <w:rPr>
          <w:rFonts w:ascii="Times New Roman" w:eastAsia="Times New Roman" w:hAnsi="Times New Roman" w:cs="Times New Roman"/>
          <w:sz w:val="24"/>
          <w:szCs w:val="24"/>
          <w:lang w:eastAsia="ru-RU"/>
        </w:rPr>
        <w:t>обязательств, предусмотренных Договором, не может превышать Цену Договора.</w:t>
      </w:r>
    </w:p>
    <w:p w14:paraId="58BFB53C" w14:textId="5B639438" w:rsidR="00913841" w:rsidRPr="00B8548D" w:rsidRDefault="00913841">
      <w:pPr>
        <w:pStyle w:val="a3"/>
        <w:numPr>
          <w:ilvl w:val="1"/>
          <w:numId w:val="19"/>
        </w:numPr>
        <w:shd w:val="clear" w:color="auto" w:fill="FFFFFF"/>
        <w:tabs>
          <w:tab w:val="left" w:pos="142"/>
          <w:tab w:val="left" w:pos="1418"/>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w:t>
      </w:r>
      <w:r w:rsidR="003C3026" w:rsidRPr="00B8548D">
        <w:rPr>
          <w:rFonts w:ascii="Times New Roman" w:eastAsia="Times New Roman" w:hAnsi="Times New Roman" w:cs="Times New Roman"/>
          <w:sz w:val="24"/>
          <w:szCs w:val="24"/>
          <w:lang w:eastAsia="ru-RU"/>
        </w:rPr>
        <w:t>Договором</w:t>
      </w:r>
      <w:r w:rsidRPr="00B8548D">
        <w:rPr>
          <w:rFonts w:ascii="Times New Roman" w:eastAsia="Times New Roman" w:hAnsi="Times New Roman" w:cs="Times New Roman"/>
          <w:sz w:val="24"/>
          <w:szCs w:val="24"/>
          <w:lang w:eastAsia="ru-RU"/>
        </w:rPr>
        <w:t>, размер штрафа устанавливается в</w:t>
      </w:r>
      <w:r w:rsidR="00572FAE" w:rsidRPr="00B8548D">
        <w:rPr>
          <w:rFonts w:ascii="Times New Roman" w:eastAsia="Times New Roman" w:hAnsi="Times New Roman" w:cs="Times New Roman"/>
          <w:sz w:val="24"/>
          <w:szCs w:val="24"/>
          <w:lang w:eastAsia="ru-RU"/>
        </w:rPr>
        <w:t xml:space="preserve"> размере</w:t>
      </w:r>
      <w:r w:rsidR="006D2FF1"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1</w:t>
      </w:r>
      <w:r w:rsidR="00C34322"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000</w:t>
      </w:r>
      <w:r w:rsidR="00C34322" w:rsidRPr="00B8548D">
        <w:rPr>
          <w:rFonts w:ascii="Times New Roman" w:eastAsia="Times New Roman" w:hAnsi="Times New Roman" w:cs="Times New Roman"/>
          <w:sz w:val="24"/>
          <w:szCs w:val="24"/>
          <w:lang w:eastAsia="ru-RU"/>
        </w:rPr>
        <w:t>,00</w:t>
      </w:r>
      <w:r w:rsidRPr="00B8548D">
        <w:rPr>
          <w:rFonts w:ascii="Times New Roman" w:eastAsia="Times New Roman" w:hAnsi="Times New Roman" w:cs="Times New Roman"/>
          <w:sz w:val="24"/>
          <w:szCs w:val="24"/>
          <w:lang w:eastAsia="ru-RU"/>
        </w:rPr>
        <w:t xml:space="preserve"> рублей</w:t>
      </w:r>
      <w:r w:rsidR="005C6CAF" w:rsidRPr="00B8548D">
        <w:rPr>
          <w:rFonts w:ascii="Times New Roman" w:eastAsia="Times New Roman" w:hAnsi="Times New Roman" w:cs="Times New Roman"/>
          <w:sz w:val="24"/>
          <w:szCs w:val="24"/>
          <w:lang w:eastAsia="ru-RU"/>
        </w:rPr>
        <w:t>.</w:t>
      </w:r>
    </w:p>
    <w:p w14:paraId="51B6418F" w14:textId="4F23D026" w:rsidR="001F7899" w:rsidRPr="00B8548D" w:rsidRDefault="001F7899">
      <w:pPr>
        <w:pStyle w:val="a3"/>
        <w:numPr>
          <w:ilvl w:val="1"/>
          <w:numId w:val="19"/>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B8548D">
        <w:rPr>
          <w:rFonts w:ascii="Times New Roman" w:eastAsia="Times New Roman" w:hAnsi="Times New Roman" w:cs="Times New Roman"/>
          <w:sz w:val="24"/>
          <w:szCs w:val="24"/>
          <w:lang w:eastAsia="ru-RU"/>
        </w:rPr>
        <w:t xml:space="preserve"> (за исключением обязательства по выплате </w:t>
      </w:r>
      <w:r w:rsidR="00572FAE" w:rsidRPr="00B8548D">
        <w:rPr>
          <w:rFonts w:ascii="Times New Roman" w:eastAsia="Times New Roman" w:hAnsi="Times New Roman" w:cs="Times New Roman"/>
          <w:sz w:val="24"/>
          <w:szCs w:val="24"/>
          <w:lang w:eastAsia="ru-RU"/>
        </w:rPr>
        <w:t>А</w:t>
      </w:r>
      <w:r w:rsidR="00FF097E" w:rsidRPr="00B8548D">
        <w:rPr>
          <w:rFonts w:ascii="Times New Roman" w:eastAsia="Times New Roman" w:hAnsi="Times New Roman" w:cs="Times New Roman"/>
          <w:sz w:val="24"/>
          <w:szCs w:val="24"/>
          <w:lang w:eastAsia="ru-RU"/>
        </w:rPr>
        <w:t>ванса)</w:t>
      </w:r>
      <w:r w:rsidRPr="00B8548D">
        <w:rPr>
          <w:rFonts w:ascii="Times New Roman" w:eastAsia="Times New Roman" w:hAnsi="Times New Roman" w:cs="Times New Roman"/>
          <w:sz w:val="24"/>
          <w:szCs w:val="24"/>
          <w:lang w:eastAsia="ru-RU"/>
        </w:rPr>
        <w:t xml:space="preserve">, предусмотренного </w:t>
      </w:r>
      <w:r w:rsidR="00C940C1" w:rsidRPr="00B8548D">
        <w:rPr>
          <w:rFonts w:ascii="Times New Roman" w:eastAsia="Times New Roman" w:hAnsi="Times New Roman" w:cs="Times New Roman"/>
          <w:sz w:val="24"/>
          <w:szCs w:val="24"/>
          <w:lang w:eastAsia="ru-RU"/>
        </w:rPr>
        <w:t>Д</w:t>
      </w:r>
      <w:r w:rsidRPr="00B8548D">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договором срока исполнения обязательства в размере </w:t>
      </w:r>
      <w:r w:rsidR="003C3026" w:rsidRPr="00B8548D">
        <w:rPr>
          <w:rFonts w:ascii="Times New Roman" w:eastAsia="Times New Roman" w:hAnsi="Times New Roman" w:cs="Times New Roman"/>
          <w:sz w:val="24"/>
          <w:szCs w:val="24"/>
          <w:lang w:eastAsia="ru-RU"/>
        </w:rPr>
        <w:t>1/300 (О</w:t>
      </w:r>
      <w:r w:rsidRPr="00B8548D">
        <w:rPr>
          <w:rFonts w:ascii="Times New Roman" w:eastAsia="Times New Roman" w:hAnsi="Times New Roman" w:cs="Times New Roman"/>
          <w:sz w:val="24"/>
          <w:szCs w:val="24"/>
          <w:lang w:eastAsia="ru-RU"/>
        </w:rPr>
        <w:t>дной трехсотой</w:t>
      </w:r>
      <w:r w:rsidR="003C3026" w:rsidRPr="00B8548D">
        <w:rPr>
          <w:rFonts w:ascii="Times New Roman" w:eastAsia="Times New Roman" w:hAnsi="Times New Roman" w:cs="Times New Roman"/>
          <w:sz w:val="24"/>
          <w:szCs w:val="24"/>
          <w:lang w:eastAsia="ru-RU"/>
        </w:rPr>
        <w:t>)</w:t>
      </w:r>
      <w:r w:rsidRPr="00B8548D">
        <w:rPr>
          <w:rFonts w:ascii="Times New Roman" w:eastAsia="Times New Roman" w:hAnsi="Times New Roman" w:cs="Times New Roman"/>
          <w:sz w:val="24"/>
          <w:szCs w:val="24"/>
          <w:lang w:eastAsia="ru-RU"/>
        </w:rPr>
        <w:t xml:space="preserve"> действующей на дату </w:t>
      </w:r>
      <w:r w:rsidR="0075580D" w:rsidRPr="00B8548D">
        <w:rPr>
          <w:rFonts w:ascii="Times New Roman" w:eastAsia="Times New Roman" w:hAnsi="Times New Roman" w:cs="Times New Roman"/>
          <w:sz w:val="24"/>
          <w:szCs w:val="24"/>
          <w:lang w:eastAsia="ru-RU"/>
        </w:rPr>
        <w:t>исполнения обязательства</w:t>
      </w:r>
      <w:r w:rsidRPr="00B8548D">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p>
    <w:p w14:paraId="43FAC608" w14:textId="50C409AF" w:rsidR="001F7899" w:rsidRPr="00B8548D" w:rsidRDefault="001F7899">
      <w:pPr>
        <w:pStyle w:val="a3"/>
        <w:numPr>
          <w:ilvl w:val="1"/>
          <w:numId w:val="19"/>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Общая сумма начисленных </w:t>
      </w:r>
      <w:r w:rsidR="001B1E6A" w:rsidRPr="00B8548D">
        <w:rPr>
          <w:rFonts w:ascii="Times New Roman" w:eastAsia="Times New Roman" w:hAnsi="Times New Roman" w:cs="Times New Roman"/>
          <w:sz w:val="24"/>
          <w:szCs w:val="24"/>
          <w:lang w:eastAsia="ru-RU"/>
        </w:rPr>
        <w:t>неустоек</w:t>
      </w:r>
      <w:r w:rsidRPr="00B8548D">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3B265E0" w14:textId="5EA4D70F" w:rsidR="001F7899" w:rsidRPr="00B8548D" w:rsidRDefault="001F7899">
      <w:pPr>
        <w:pStyle w:val="a3"/>
        <w:numPr>
          <w:ilvl w:val="1"/>
          <w:numId w:val="19"/>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6A17A28F" w:rsidR="00D95F56" w:rsidRPr="00B8548D" w:rsidRDefault="001F7899">
      <w:pPr>
        <w:pStyle w:val="a3"/>
        <w:numPr>
          <w:ilvl w:val="1"/>
          <w:numId w:val="19"/>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913841" w:rsidRPr="00B8548D">
        <w:rPr>
          <w:rFonts w:ascii="Times New Roman" w:eastAsia="Times New Roman" w:hAnsi="Times New Roman" w:cs="Times New Roman"/>
          <w:sz w:val="24"/>
          <w:szCs w:val="24"/>
          <w:lang w:eastAsia="ru-RU"/>
        </w:rPr>
        <w:t>поставки Товаров</w:t>
      </w:r>
      <w:r w:rsidRPr="00B8548D">
        <w:rPr>
          <w:rFonts w:ascii="Times New Roman" w:eastAsia="Times New Roman" w:hAnsi="Times New Roman" w:cs="Times New Roman"/>
          <w:sz w:val="24"/>
          <w:szCs w:val="24"/>
          <w:lang w:eastAsia="ru-RU"/>
        </w:rPr>
        <w:t xml:space="preserve"> не в полном объеме и/или завышения их стоимости</w:t>
      </w:r>
      <w:r w:rsidR="00C940C1" w:rsidRPr="00B8548D">
        <w:rPr>
          <w:rFonts w:ascii="Times New Roman" w:eastAsia="Times New Roman" w:hAnsi="Times New Roman" w:cs="Times New Roman"/>
          <w:sz w:val="24"/>
          <w:szCs w:val="24"/>
          <w:lang w:eastAsia="ru-RU"/>
        </w:rPr>
        <w:t>,</w:t>
      </w:r>
      <w:r w:rsidRPr="00B8548D">
        <w:rPr>
          <w:rFonts w:ascii="Times New Roman" w:eastAsia="Times New Roman" w:hAnsi="Times New Roman" w:cs="Times New Roman"/>
          <w:sz w:val="24"/>
          <w:szCs w:val="24"/>
          <w:lang w:eastAsia="ru-RU"/>
        </w:rPr>
        <w:t xml:space="preserve"> </w:t>
      </w:r>
      <w:r w:rsidR="00913841" w:rsidRPr="00B8548D">
        <w:rPr>
          <w:rFonts w:ascii="Times New Roman" w:eastAsia="Times New Roman" w:hAnsi="Times New Roman" w:cs="Times New Roman"/>
          <w:sz w:val="24"/>
          <w:szCs w:val="24"/>
          <w:lang w:eastAsia="ru-RU"/>
        </w:rPr>
        <w:t>Поставщик</w:t>
      </w:r>
      <w:r w:rsidR="00D95BF8"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осуществляет возврат Заказчику излишне уплаченных денежных средств.</w:t>
      </w:r>
    </w:p>
    <w:p w14:paraId="27058935" w14:textId="530482FC" w:rsidR="00D95F56" w:rsidRPr="00B8548D" w:rsidRDefault="001F7899">
      <w:pPr>
        <w:pStyle w:val="a3"/>
        <w:numPr>
          <w:ilvl w:val="1"/>
          <w:numId w:val="19"/>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В качестве подтверждения фактов неисполнения и</w:t>
      </w:r>
      <w:r w:rsidR="007665D1" w:rsidRPr="00B8548D">
        <w:rPr>
          <w:rFonts w:ascii="Times New Roman" w:eastAsia="Times New Roman" w:hAnsi="Times New Roman" w:cs="Times New Roman"/>
          <w:sz w:val="24"/>
          <w:szCs w:val="24"/>
          <w:lang w:eastAsia="ru-RU"/>
        </w:rPr>
        <w:t>/</w:t>
      </w:r>
      <w:r w:rsidRPr="00B8548D">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соответствии с действующим законодательством</w:t>
      </w:r>
      <w:r w:rsidR="00C940C1" w:rsidRPr="00B8548D">
        <w:rPr>
          <w:rFonts w:ascii="Times New Roman" w:eastAsia="Times New Roman" w:hAnsi="Times New Roman" w:cs="Times New Roman"/>
          <w:sz w:val="24"/>
          <w:szCs w:val="24"/>
          <w:lang w:eastAsia="ru-RU"/>
        </w:rPr>
        <w:t xml:space="preserve"> Российской Федерации</w:t>
      </w:r>
      <w:r w:rsidRPr="00B8548D">
        <w:rPr>
          <w:rFonts w:ascii="Times New Roman" w:eastAsia="Times New Roman" w:hAnsi="Times New Roman" w:cs="Times New Roman"/>
          <w:sz w:val="24"/>
          <w:szCs w:val="24"/>
          <w:lang w:eastAsia="ru-RU"/>
        </w:rPr>
        <w:t>.</w:t>
      </w:r>
    </w:p>
    <w:p w14:paraId="1C09DC90" w14:textId="765733B8" w:rsidR="00A07CE0" w:rsidRPr="00B8548D" w:rsidRDefault="00A07CE0">
      <w:pPr>
        <w:pStyle w:val="a3"/>
        <w:numPr>
          <w:ilvl w:val="1"/>
          <w:numId w:val="19"/>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6F4A33B7" w14:textId="163A0B07" w:rsidR="00145BDC" w:rsidRPr="00B8548D" w:rsidRDefault="006C2360">
      <w:pPr>
        <w:pStyle w:val="a3"/>
        <w:numPr>
          <w:ilvl w:val="1"/>
          <w:numId w:val="19"/>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Удовлетворение требований Заказчика о безвозмездном устранении недостатков или о </w:t>
      </w:r>
      <w:r w:rsidR="00BB709D" w:rsidRPr="00B8548D">
        <w:rPr>
          <w:rFonts w:ascii="Times New Roman" w:eastAsia="Times New Roman" w:hAnsi="Times New Roman" w:cs="Times New Roman"/>
          <w:sz w:val="24"/>
          <w:szCs w:val="24"/>
          <w:lang w:eastAsia="ru-RU"/>
        </w:rPr>
        <w:t>замене Товара</w:t>
      </w:r>
      <w:r w:rsidRPr="00B8548D">
        <w:rPr>
          <w:rFonts w:ascii="Times New Roman" w:eastAsia="Times New Roman" w:hAnsi="Times New Roman" w:cs="Times New Roman"/>
          <w:sz w:val="24"/>
          <w:szCs w:val="24"/>
          <w:lang w:eastAsia="ru-RU"/>
        </w:rPr>
        <w:t xml:space="preserve"> не освобождает </w:t>
      </w:r>
      <w:r w:rsidR="00A8660B" w:rsidRPr="00B8548D">
        <w:rPr>
          <w:rFonts w:ascii="Times New Roman" w:eastAsia="Calibri" w:hAnsi="Times New Roman" w:cs="Times New Roman"/>
          <w:sz w:val="24"/>
          <w:szCs w:val="24"/>
          <w:lang w:eastAsia="ru-RU"/>
        </w:rPr>
        <w:t xml:space="preserve">Поставщика </w:t>
      </w:r>
      <w:r w:rsidRPr="00B8548D">
        <w:rPr>
          <w:rFonts w:ascii="Times New Roman" w:eastAsia="Times New Roman" w:hAnsi="Times New Roman" w:cs="Times New Roman"/>
          <w:sz w:val="24"/>
          <w:szCs w:val="24"/>
          <w:lang w:eastAsia="ru-RU"/>
        </w:rPr>
        <w:t xml:space="preserve">от ответственности в форме неустойки за нарушение срока </w:t>
      </w:r>
      <w:r w:rsidR="00A63C84" w:rsidRPr="00B8548D">
        <w:rPr>
          <w:rFonts w:ascii="Times New Roman" w:eastAsia="Times New Roman" w:hAnsi="Times New Roman" w:cs="Times New Roman"/>
          <w:sz w:val="24"/>
          <w:szCs w:val="24"/>
          <w:lang w:eastAsia="ru-RU"/>
        </w:rPr>
        <w:t>поставки</w:t>
      </w:r>
      <w:r w:rsidR="00C940C1" w:rsidRPr="00B8548D">
        <w:rPr>
          <w:rFonts w:ascii="Times New Roman" w:eastAsia="Times New Roman" w:hAnsi="Times New Roman" w:cs="Times New Roman"/>
          <w:sz w:val="24"/>
          <w:szCs w:val="24"/>
          <w:lang w:eastAsia="ru-RU"/>
        </w:rPr>
        <w:t xml:space="preserve"> Товара, установленного Договором</w:t>
      </w:r>
      <w:r w:rsidRPr="00B8548D">
        <w:rPr>
          <w:rFonts w:ascii="Times New Roman" w:eastAsia="Times New Roman" w:hAnsi="Times New Roman" w:cs="Times New Roman"/>
          <w:sz w:val="24"/>
          <w:szCs w:val="24"/>
          <w:lang w:eastAsia="ru-RU"/>
        </w:rPr>
        <w:t>.</w:t>
      </w:r>
    </w:p>
    <w:p w14:paraId="4FABB08F" w14:textId="77777777" w:rsidR="00C43DEE" w:rsidRPr="004F37CB" w:rsidRDefault="00C43DEE" w:rsidP="004F37CB">
      <w:pPr>
        <w:pStyle w:val="a3"/>
        <w:shd w:val="clear" w:color="auto" w:fill="FFFFFF"/>
        <w:tabs>
          <w:tab w:val="left" w:pos="142"/>
        </w:tabs>
        <w:spacing w:after="0" w:line="240" w:lineRule="auto"/>
        <w:ind w:left="567"/>
        <w:contextualSpacing w:val="0"/>
        <w:jc w:val="both"/>
        <w:rPr>
          <w:rFonts w:ascii="Times New Roman" w:eastAsia="Times New Roman" w:hAnsi="Times New Roman" w:cs="Times New Roman"/>
          <w:sz w:val="24"/>
          <w:szCs w:val="24"/>
          <w:lang w:eastAsia="ru-RU"/>
        </w:rPr>
      </w:pPr>
    </w:p>
    <w:p w14:paraId="21086D1E" w14:textId="4338F8D7" w:rsidR="00F876B5" w:rsidRPr="000E0A82" w:rsidRDefault="008F2132" w:rsidP="000E0A82">
      <w:pPr>
        <w:pStyle w:val="10"/>
        <w:numPr>
          <w:ilvl w:val="0"/>
          <w:numId w:val="19"/>
        </w:numPr>
        <w:spacing w:before="0" w:line="240" w:lineRule="auto"/>
        <w:ind w:left="0" w:firstLine="0"/>
        <w:jc w:val="center"/>
        <w:rPr>
          <w:lang w:eastAsia="ru-RU"/>
        </w:rPr>
      </w:pPr>
      <w:r w:rsidRPr="00B8548D">
        <w:rPr>
          <w:rFonts w:ascii="Times New Roman" w:eastAsia="Times New Roman" w:hAnsi="Times New Roman" w:cs="Times New Roman"/>
          <w:bCs w:val="0"/>
          <w:smallCaps/>
          <w:color w:val="auto"/>
          <w:sz w:val="24"/>
          <w:szCs w:val="24"/>
          <w:lang w:eastAsia="ru-RU"/>
        </w:rPr>
        <w:t>КОНФИДЕНЦИАЛЬНОСТЬ</w:t>
      </w:r>
      <w:r w:rsidR="00253870">
        <w:rPr>
          <w:rFonts w:ascii="Times New Roman" w:eastAsia="Times New Roman" w:hAnsi="Times New Roman" w:cs="Times New Roman"/>
          <w:bCs w:val="0"/>
          <w:smallCaps/>
          <w:color w:val="auto"/>
          <w:sz w:val="24"/>
          <w:szCs w:val="24"/>
          <w:lang w:eastAsia="ru-RU"/>
        </w:rPr>
        <w:br/>
      </w:r>
    </w:p>
    <w:p w14:paraId="3ACA9396" w14:textId="1EE8FCE9" w:rsidR="00DE368F" w:rsidRPr="00B8548D" w:rsidRDefault="00DE368F">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bookmarkStart w:id="13" w:name="_Hlk111543032"/>
      <w:r w:rsidRPr="00B8548D">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F93015" w:rsidRPr="00B8548D">
        <w:rPr>
          <w:rFonts w:ascii="Times New Roman" w:eastAsia="Times New Roman" w:hAnsi="Times New Roman" w:cs="Times New Roman"/>
          <w:bCs/>
          <w:sz w:val="24"/>
          <w:szCs w:val="24"/>
          <w:lang w:eastAsia="ru-RU"/>
        </w:rPr>
        <w:t>Договору</w:t>
      </w:r>
      <w:r w:rsidRPr="00B8548D">
        <w:rPr>
          <w:rFonts w:ascii="Times New Roman" w:eastAsia="Times New Roman" w:hAnsi="Times New Roman" w:cs="Times New Roman"/>
          <w:bCs/>
          <w:sz w:val="24"/>
          <w:szCs w:val="24"/>
          <w:lang w:eastAsia="ru-RU"/>
        </w:rPr>
        <w:t xml:space="preserve">, имеющую действительную или потенциальную ценность в силу неизвестности ее третьим лицам, не предназначенную для широкого распространения и/или </w:t>
      </w:r>
      <w:r w:rsidRPr="00B8548D">
        <w:rPr>
          <w:rFonts w:ascii="Times New Roman" w:eastAsia="Times New Roman" w:hAnsi="Times New Roman" w:cs="Times New Roman"/>
          <w:bCs/>
          <w:sz w:val="24"/>
          <w:szCs w:val="24"/>
          <w:lang w:eastAsia="ru-RU"/>
        </w:rPr>
        <w:lastRenderedPageBreak/>
        <w:t>использования неограниченным кругом лиц, удовлетворяющую требованиям законодательства</w:t>
      </w:r>
      <w:r w:rsidR="005914DD" w:rsidRPr="00B8548D">
        <w:rPr>
          <w:rFonts w:ascii="Times New Roman" w:eastAsia="Times New Roman" w:hAnsi="Times New Roman" w:cs="Times New Roman"/>
          <w:bCs/>
          <w:sz w:val="24"/>
          <w:szCs w:val="24"/>
          <w:lang w:eastAsia="ru-RU"/>
        </w:rPr>
        <w:t xml:space="preserve"> Российской Федерации</w:t>
      </w:r>
      <w:r w:rsidRPr="00B8548D">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0D994045" w:rsidR="00A07CE0" w:rsidRPr="00B8548D" w:rsidRDefault="00A07CE0">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B8548D">
        <w:rPr>
          <w:rFonts w:ascii="Times New Roman" w:eastAsia="Times New Roman" w:hAnsi="Times New Roman" w:cs="Times New Roman"/>
          <w:sz w:val="24"/>
          <w:szCs w:val="24"/>
          <w:lang w:eastAsia="ru-RU"/>
        </w:rPr>
        <w:t>финансово-экономическая или иная информация)</w:t>
      </w:r>
      <w:r w:rsidRPr="00B8548D">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713AB6C" w14:textId="2EAB4F51" w:rsidR="00DE368F" w:rsidRPr="00B8548D" w:rsidRDefault="00DE368F">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 xml:space="preserve">Каждая из </w:t>
      </w:r>
      <w:r w:rsidR="00FA460F" w:rsidRPr="00B8548D">
        <w:rPr>
          <w:rFonts w:ascii="Times New Roman" w:eastAsia="Times New Roman" w:hAnsi="Times New Roman" w:cs="Times New Roman"/>
          <w:bCs/>
          <w:sz w:val="24"/>
          <w:szCs w:val="24"/>
          <w:lang w:eastAsia="ru-RU"/>
        </w:rPr>
        <w:t xml:space="preserve">Сторон Договора </w:t>
      </w:r>
      <w:r w:rsidRPr="00B8548D">
        <w:rPr>
          <w:rFonts w:ascii="Times New Roman" w:eastAsia="Times New Roman" w:hAnsi="Times New Roman" w:cs="Times New Roman"/>
          <w:bCs/>
          <w:sz w:val="24"/>
          <w:szCs w:val="24"/>
          <w:lang w:eastAsia="ru-RU"/>
        </w:rPr>
        <w:t>несет ответственность за действия (бездействие) своих работников и иных лиц, получивших доступ к Конфиденциальной информации.</w:t>
      </w:r>
    </w:p>
    <w:p w14:paraId="37336AD0" w14:textId="77777777" w:rsidR="00760458" w:rsidRPr="00B8548D" w:rsidRDefault="00DE368F">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 xml:space="preserve">Для целей </w:t>
      </w:r>
      <w:r w:rsidR="005914DD" w:rsidRPr="00B8548D">
        <w:rPr>
          <w:rFonts w:ascii="Times New Roman" w:eastAsia="Times New Roman" w:hAnsi="Times New Roman" w:cs="Times New Roman"/>
          <w:bCs/>
          <w:sz w:val="24"/>
          <w:szCs w:val="24"/>
          <w:lang w:eastAsia="ru-RU"/>
        </w:rPr>
        <w:t>Д</w:t>
      </w:r>
      <w:r w:rsidRPr="00B8548D">
        <w:rPr>
          <w:rFonts w:ascii="Times New Roman" w:eastAsia="Times New Roman" w:hAnsi="Times New Roman" w:cs="Times New Roman"/>
          <w:bCs/>
          <w:sz w:val="24"/>
          <w:szCs w:val="24"/>
          <w:lang w:eastAsia="ru-RU"/>
        </w:rPr>
        <w:t>оговора</w:t>
      </w:r>
      <w:r w:rsidR="005914DD" w:rsidRPr="00B8548D">
        <w:rPr>
          <w:rFonts w:ascii="Times New Roman" w:eastAsia="Times New Roman" w:hAnsi="Times New Roman" w:cs="Times New Roman"/>
          <w:bCs/>
          <w:sz w:val="24"/>
          <w:szCs w:val="24"/>
          <w:lang w:eastAsia="ru-RU"/>
        </w:rPr>
        <w:t xml:space="preserve"> понятие</w:t>
      </w:r>
      <w:r w:rsidRPr="00B8548D">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FA460F" w:rsidRPr="00B8548D">
        <w:rPr>
          <w:rFonts w:ascii="Times New Roman" w:eastAsia="Times New Roman" w:hAnsi="Times New Roman" w:cs="Times New Roman"/>
          <w:bCs/>
          <w:sz w:val="24"/>
          <w:szCs w:val="24"/>
          <w:lang w:eastAsia="ru-RU"/>
        </w:rPr>
        <w:t>Стороны</w:t>
      </w:r>
      <w:r w:rsidRPr="00B8548D">
        <w:rPr>
          <w:rFonts w:ascii="Times New Roman" w:eastAsia="Times New Roman" w:hAnsi="Times New Roman" w:cs="Times New Roman"/>
          <w:bCs/>
          <w:sz w:val="24"/>
          <w:szCs w:val="24"/>
          <w:lang w:eastAsia="ru-RU"/>
        </w:rPr>
        <w:t xml:space="preserve">,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FA460F" w:rsidRPr="00B8548D">
        <w:rPr>
          <w:rFonts w:ascii="Times New Roman" w:eastAsia="Times New Roman" w:hAnsi="Times New Roman" w:cs="Times New Roman"/>
          <w:bCs/>
          <w:sz w:val="24"/>
          <w:szCs w:val="24"/>
          <w:lang w:eastAsia="ru-RU"/>
        </w:rPr>
        <w:t>Стороны</w:t>
      </w:r>
      <w:r w:rsidRPr="00B8548D">
        <w:rPr>
          <w:rFonts w:ascii="Times New Roman" w:eastAsia="Times New Roman" w:hAnsi="Times New Roman" w:cs="Times New Roman"/>
          <w:bCs/>
          <w:sz w:val="24"/>
          <w:szCs w:val="24"/>
          <w:lang w:eastAsia="ru-RU"/>
        </w:rPr>
        <w:t>,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0BEFB93" w14:textId="436C3000" w:rsidR="0058580C" w:rsidRPr="00B8548D" w:rsidRDefault="00760458">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sz w:val="24"/>
          <w:szCs w:val="24"/>
          <w:lang w:eastAsia="ru-RU"/>
        </w:rPr>
        <w:t xml:space="preserve">Под разглашением конфиденциальной информации понимается любое действие или бездействие </w:t>
      </w:r>
      <w:r w:rsidRPr="00B8548D">
        <w:rPr>
          <w:rFonts w:ascii="Times New Roman" w:eastAsia="Calibri" w:hAnsi="Times New Roman" w:cs="Times New Roman"/>
          <w:sz w:val="24"/>
          <w:szCs w:val="24"/>
          <w:lang w:eastAsia="ru-RU"/>
        </w:rPr>
        <w:t>Стороны</w:t>
      </w:r>
      <w:r w:rsidRPr="00B8548D">
        <w:rPr>
          <w:rFonts w:ascii="Times New Roman" w:eastAsia="Times New Roman" w:hAnsi="Times New Roman" w:cs="Times New Roman"/>
          <w:sz w:val="24"/>
          <w:szCs w:val="24"/>
          <w:lang w:eastAsia="ru-RU"/>
        </w:rPr>
        <w:t>, в результате которого конфиденциальная информация в</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любой возможной форме (устной, письменной, электронной, иной форме, в том числе с</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такой Стороны.</w:t>
      </w:r>
    </w:p>
    <w:p w14:paraId="7DD9D17B" w14:textId="43FD52C4" w:rsidR="00D27B62" w:rsidRPr="00B8548D" w:rsidRDefault="00D27B62">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53D48876" w14:textId="351AC4B1" w:rsidR="00D27B62" w:rsidRPr="00B8548D" w:rsidRDefault="00D27B62">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106D03" w:rsidRPr="00B8548D">
        <w:rPr>
          <w:rFonts w:ascii="Times New Roman" w:eastAsia="Times New Roman" w:hAnsi="Times New Roman" w:cs="Times New Roman"/>
          <w:bCs/>
          <w:sz w:val="24"/>
          <w:szCs w:val="24"/>
          <w:lang w:eastAsia="ru-RU"/>
        </w:rPr>
        <w:t> </w:t>
      </w:r>
      <w:r w:rsidRPr="00B8548D">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bookmarkEnd w:id="13"/>
    <w:p w14:paraId="2540EB4D" w14:textId="77777777" w:rsidR="00384CD5" w:rsidRPr="00B8548D" w:rsidRDefault="00384CD5">
      <w:pPr>
        <w:pStyle w:val="a3"/>
        <w:numPr>
          <w:ilvl w:val="1"/>
          <w:numId w:val="20"/>
        </w:numPr>
        <w:shd w:val="clear" w:color="auto" w:fill="FFFFFF"/>
        <w:spacing w:after="0" w:line="240" w:lineRule="auto"/>
        <w:ind w:left="0" w:firstLine="567"/>
        <w:jc w:val="both"/>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При этом, Стороны обязуются:</w:t>
      </w:r>
    </w:p>
    <w:p w14:paraId="468FB001" w14:textId="674D0465" w:rsidR="00384CD5" w:rsidRPr="00B8548D" w:rsidRDefault="00384CD5">
      <w:pPr>
        <w:pStyle w:val="a3"/>
        <w:numPr>
          <w:ilvl w:val="0"/>
          <w:numId w:val="25"/>
        </w:numPr>
        <w:shd w:val="clear" w:color="auto" w:fill="FFFFFF"/>
        <w:tabs>
          <w:tab w:val="left" w:pos="993"/>
        </w:tabs>
        <w:spacing w:after="0" w:line="240" w:lineRule="auto"/>
        <w:ind w:left="0" w:firstLine="567"/>
        <w:jc w:val="both"/>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106D03" w:rsidRPr="00B8548D">
        <w:rPr>
          <w:rFonts w:ascii="Times New Roman" w:eastAsia="Times New Roman" w:hAnsi="Times New Roman" w:cs="Times New Roman"/>
          <w:bCs/>
          <w:sz w:val="24"/>
          <w:szCs w:val="24"/>
          <w:lang w:eastAsia="ru-RU"/>
        </w:rPr>
        <w:t> </w:t>
      </w:r>
      <w:r w:rsidRPr="00B8548D">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106D03" w:rsidRPr="00B8548D">
        <w:rPr>
          <w:rFonts w:ascii="Times New Roman" w:eastAsia="Times New Roman" w:hAnsi="Times New Roman" w:cs="Times New Roman"/>
          <w:bCs/>
          <w:sz w:val="24"/>
          <w:szCs w:val="24"/>
          <w:lang w:eastAsia="ru-RU"/>
        </w:rPr>
        <w:t> </w:t>
      </w:r>
      <w:r w:rsidRPr="00B8548D">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115FF7B3" w14:textId="11E5E323" w:rsidR="00384CD5" w:rsidRPr="00B8548D" w:rsidRDefault="00384CD5">
      <w:pPr>
        <w:pStyle w:val="a3"/>
        <w:numPr>
          <w:ilvl w:val="0"/>
          <w:numId w:val="25"/>
        </w:numPr>
        <w:shd w:val="clear" w:color="auto" w:fill="FFFFFF"/>
        <w:tabs>
          <w:tab w:val="left" w:pos="993"/>
        </w:tabs>
        <w:spacing w:after="0" w:line="240" w:lineRule="auto"/>
        <w:ind w:left="0" w:firstLine="567"/>
        <w:jc w:val="both"/>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w:t>
      </w:r>
      <w:r w:rsidR="00106D03" w:rsidRPr="00B8548D">
        <w:rPr>
          <w:rFonts w:ascii="Times New Roman" w:eastAsia="Times New Roman" w:hAnsi="Times New Roman" w:cs="Times New Roman"/>
          <w:bCs/>
          <w:sz w:val="24"/>
          <w:szCs w:val="24"/>
          <w:lang w:eastAsia="ru-RU"/>
        </w:rPr>
        <w:t> </w:t>
      </w:r>
      <w:r w:rsidRPr="00B8548D">
        <w:rPr>
          <w:rFonts w:ascii="Times New Roman" w:eastAsia="Times New Roman" w:hAnsi="Times New Roman" w:cs="Times New Roman"/>
          <w:bCs/>
          <w:sz w:val="24"/>
          <w:szCs w:val="24"/>
          <w:lang w:eastAsia="ru-RU"/>
        </w:rPr>
        <w:t xml:space="preserve">целях исполнения Договора. </w:t>
      </w:r>
    </w:p>
    <w:p w14:paraId="2DF29BE4" w14:textId="51B6F155" w:rsidR="00145BDC" w:rsidRPr="00B8548D" w:rsidRDefault="00384CD5">
      <w:pPr>
        <w:pStyle w:val="a3"/>
        <w:numPr>
          <w:ilvl w:val="0"/>
          <w:numId w:val="25"/>
        </w:numPr>
        <w:shd w:val="clear" w:color="auto" w:fill="FFFFFF"/>
        <w:tabs>
          <w:tab w:val="left" w:pos="993"/>
        </w:tabs>
        <w:spacing w:after="0" w:line="240" w:lineRule="auto"/>
        <w:ind w:left="0" w:firstLine="567"/>
        <w:jc w:val="both"/>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w:t>
      </w:r>
      <w:r w:rsidR="003C79F7" w:rsidRPr="00B8548D">
        <w:rPr>
          <w:rFonts w:ascii="Times New Roman" w:eastAsia="Times New Roman" w:hAnsi="Times New Roman" w:cs="Times New Roman"/>
          <w:bCs/>
          <w:sz w:val="24"/>
          <w:szCs w:val="24"/>
          <w:lang w:eastAsia="ru-RU"/>
        </w:rPr>
        <w:t>ода</w:t>
      </w:r>
      <w:r w:rsidRPr="00B8548D">
        <w:rPr>
          <w:rFonts w:ascii="Times New Roman" w:eastAsia="Times New Roman" w:hAnsi="Times New Roman" w:cs="Times New Roman"/>
          <w:bCs/>
          <w:sz w:val="24"/>
          <w:szCs w:val="24"/>
          <w:lang w:eastAsia="ru-RU"/>
        </w:rPr>
        <w:t xml:space="preserve"> №</w:t>
      </w:r>
      <w:r w:rsidR="00D63AF9" w:rsidRPr="00B8548D">
        <w:rPr>
          <w:rFonts w:ascii="Times New Roman" w:eastAsia="Times New Roman" w:hAnsi="Times New Roman" w:cs="Times New Roman"/>
          <w:bCs/>
          <w:sz w:val="24"/>
          <w:szCs w:val="24"/>
          <w:lang w:eastAsia="ru-RU"/>
        </w:rPr>
        <w:t> </w:t>
      </w:r>
      <w:r w:rsidRPr="00B8548D">
        <w:rPr>
          <w:rFonts w:ascii="Times New Roman" w:eastAsia="Times New Roman" w:hAnsi="Times New Roman" w:cs="Times New Roman"/>
          <w:bCs/>
          <w:sz w:val="24"/>
          <w:szCs w:val="24"/>
          <w:lang w:eastAsia="ru-RU"/>
        </w:rPr>
        <w:t>152-ФЗ «О персональных данных», Федеральным законом от 27 июля 2006 г</w:t>
      </w:r>
      <w:r w:rsidR="003C79F7" w:rsidRPr="00B8548D">
        <w:rPr>
          <w:rFonts w:ascii="Times New Roman" w:eastAsia="Times New Roman" w:hAnsi="Times New Roman" w:cs="Times New Roman"/>
          <w:bCs/>
          <w:sz w:val="24"/>
          <w:szCs w:val="24"/>
          <w:lang w:eastAsia="ru-RU"/>
        </w:rPr>
        <w:t>ода</w:t>
      </w:r>
      <w:r w:rsidRPr="00B8548D">
        <w:rPr>
          <w:rFonts w:ascii="Times New Roman" w:eastAsia="Times New Roman" w:hAnsi="Times New Roman" w:cs="Times New Roman"/>
          <w:bCs/>
          <w:sz w:val="24"/>
          <w:szCs w:val="24"/>
          <w:lang w:eastAsia="ru-RU"/>
        </w:rPr>
        <w:t xml:space="preserve"> №</w:t>
      </w:r>
      <w:r w:rsidR="00D63AF9" w:rsidRPr="00B8548D">
        <w:rPr>
          <w:rFonts w:ascii="Times New Roman" w:eastAsia="Times New Roman" w:hAnsi="Times New Roman" w:cs="Times New Roman"/>
          <w:bCs/>
          <w:sz w:val="24"/>
          <w:szCs w:val="24"/>
          <w:lang w:eastAsia="ru-RU"/>
        </w:rPr>
        <w:t> </w:t>
      </w:r>
      <w:r w:rsidRPr="00B8548D">
        <w:rPr>
          <w:rFonts w:ascii="Times New Roman" w:eastAsia="Times New Roman" w:hAnsi="Times New Roman" w:cs="Times New Roman"/>
          <w:bCs/>
          <w:sz w:val="24"/>
          <w:szCs w:val="24"/>
          <w:lang w:eastAsia="ru-RU"/>
        </w:rPr>
        <w:t>149-ФЗ «Об информации, информационных технологиях и о защите информации».</w:t>
      </w:r>
    </w:p>
    <w:p w14:paraId="4ABB056D" w14:textId="77777777" w:rsidR="009D1756" w:rsidRPr="004F37CB" w:rsidRDefault="009D1756" w:rsidP="004F37CB">
      <w:pPr>
        <w:pStyle w:val="a3"/>
        <w:shd w:val="clear" w:color="auto" w:fill="FFFFFF"/>
        <w:tabs>
          <w:tab w:val="left" w:pos="993"/>
        </w:tabs>
        <w:spacing w:after="0" w:line="240" w:lineRule="auto"/>
        <w:ind w:left="567"/>
        <w:jc w:val="both"/>
        <w:rPr>
          <w:rFonts w:ascii="Times New Roman" w:eastAsia="Times New Roman" w:hAnsi="Times New Roman" w:cs="Times New Roman"/>
          <w:bCs/>
          <w:sz w:val="24"/>
          <w:szCs w:val="24"/>
          <w:lang w:eastAsia="ru-RU"/>
        </w:rPr>
      </w:pPr>
    </w:p>
    <w:p w14:paraId="24EE04E3" w14:textId="35A24D5B" w:rsidR="00F876B5" w:rsidRPr="004F37CB" w:rsidRDefault="008F2132" w:rsidP="000E0A82">
      <w:pPr>
        <w:pStyle w:val="10"/>
        <w:numPr>
          <w:ilvl w:val="0"/>
          <w:numId w:val="20"/>
        </w:numPr>
        <w:spacing w:before="0" w:line="240" w:lineRule="auto"/>
        <w:ind w:left="0" w:firstLine="0"/>
        <w:jc w:val="center"/>
        <w:rPr>
          <w:lang w:eastAsia="ru-RU"/>
        </w:rPr>
      </w:pPr>
      <w:r w:rsidRPr="00B8548D">
        <w:rPr>
          <w:rFonts w:ascii="Times New Roman" w:eastAsia="Times New Roman" w:hAnsi="Times New Roman" w:cs="Times New Roman"/>
          <w:bCs w:val="0"/>
          <w:smallCaps/>
          <w:color w:val="auto"/>
          <w:sz w:val="24"/>
          <w:szCs w:val="24"/>
          <w:lang w:eastAsia="ru-RU"/>
        </w:rPr>
        <w:t>ПОРЯДОК РАСТОРЖЕНИЯ ДОГОВОРА</w:t>
      </w:r>
      <w:r w:rsidR="00253870">
        <w:rPr>
          <w:rFonts w:ascii="Times New Roman" w:eastAsia="Times New Roman" w:hAnsi="Times New Roman" w:cs="Times New Roman"/>
          <w:bCs w:val="0"/>
          <w:smallCaps/>
          <w:color w:val="auto"/>
          <w:sz w:val="24"/>
          <w:szCs w:val="24"/>
          <w:lang w:eastAsia="ru-RU"/>
        </w:rPr>
        <w:br/>
      </w:r>
    </w:p>
    <w:p w14:paraId="6722672D" w14:textId="40AEC37C" w:rsidR="00E8666C" w:rsidRPr="00B8548D" w:rsidRDefault="00A07CE0">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Договор может быть расторгнут</w:t>
      </w:r>
      <w:r w:rsidR="00E8666C" w:rsidRPr="00B8548D">
        <w:rPr>
          <w:rFonts w:ascii="Times New Roman" w:eastAsia="Times New Roman" w:hAnsi="Times New Roman" w:cs="Times New Roman"/>
          <w:sz w:val="24"/>
          <w:szCs w:val="24"/>
          <w:lang w:eastAsia="ru-RU"/>
        </w:rPr>
        <w:t>:</w:t>
      </w:r>
    </w:p>
    <w:p w14:paraId="562DE321" w14:textId="77777777" w:rsidR="00E8666C" w:rsidRPr="00B8548D" w:rsidRDefault="00E8666C">
      <w:pPr>
        <w:pStyle w:val="a3"/>
        <w:numPr>
          <w:ilvl w:val="0"/>
          <w:numId w:val="4"/>
        </w:numPr>
        <w:shd w:val="clear" w:color="auto" w:fill="FFFFFF"/>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по соглашению Сторон;</w:t>
      </w:r>
    </w:p>
    <w:p w14:paraId="05A90E12" w14:textId="08A423BD" w:rsidR="00E8666C" w:rsidRPr="00B8548D" w:rsidRDefault="00E8666C">
      <w:pPr>
        <w:pStyle w:val="a3"/>
        <w:numPr>
          <w:ilvl w:val="0"/>
          <w:numId w:val="4"/>
        </w:numPr>
        <w:shd w:val="clear" w:color="auto" w:fill="FFFFFF"/>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lastRenderedPageBreak/>
        <w:t>в случае одностороннего отказа Стороны от исполнения Договора;</w:t>
      </w:r>
    </w:p>
    <w:p w14:paraId="1A50D90D" w14:textId="21DBED2D" w:rsidR="00E8666C" w:rsidRPr="00B8548D" w:rsidRDefault="00E8666C">
      <w:pPr>
        <w:pStyle w:val="a3"/>
        <w:numPr>
          <w:ilvl w:val="0"/>
          <w:numId w:val="4"/>
        </w:numPr>
        <w:shd w:val="clear" w:color="auto" w:fill="FFFFFF"/>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в судебном порядке.</w:t>
      </w:r>
    </w:p>
    <w:p w14:paraId="5655BC4C" w14:textId="77777777" w:rsidR="00405F39" w:rsidRPr="00B8548D" w:rsidRDefault="00E8666C">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B8548D">
        <w:rPr>
          <w:rFonts w:ascii="Times New Roman" w:eastAsia="Times New Roman" w:hAnsi="Times New Roman" w:cs="Times New Roman"/>
          <w:sz w:val="24"/>
          <w:szCs w:val="24"/>
          <w:lang w:eastAsia="ru-RU"/>
        </w:rPr>
        <w:t>осуществляется</w:t>
      </w:r>
      <w:r w:rsidRPr="00B8548D">
        <w:rPr>
          <w:rFonts w:ascii="Times New Roman" w:eastAsia="Times New Roman" w:hAnsi="Times New Roman" w:cs="Times New Roman"/>
          <w:sz w:val="24"/>
          <w:szCs w:val="24"/>
          <w:lang w:eastAsia="ru-RU"/>
        </w:rPr>
        <w:t xml:space="preserve"> в порядке, установленном гражданским законодательством Российской Федерации. Сторона, которой направлено предложение о расторжении Договора по соглашению </w:t>
      </w:r>
      <w:r w:rsidR="00031681" w:rsidRPr="00B8548D">
        <w:rPr>
          <w:rFonts w:ascii="Times New Roman" w:eastAsia="Times New Roman" w:hAnsi="Times New Roman" w:cs="Times New Roman"/>
          <w:sz w:val="24"/>
          <w:szCs w:val="24"/>
          <w:lang w:eastAsia="ru-RU"/>
        </w:rPr>
        <w:t>С</w:t>
      </w:r>
      <w:r w:rsidRPr="00B8548D">
        <w:rPr>
          <w:rFonts w:ascii="Times New Roman" w:eastAsia="Times New Roman" w:hAnsi="Times New Roman" w:cs="Times New Roman"/>
          <w:sz w:val="24"/>
          <w:szCs w:val="24"/>
          <w:lang w:eastAsia="ru-RU"/>
        </w:rPr>
        <w:t xml:space="preserve">торон, должна дать письменный </w:t>
      </w:r>
      <w:r w:rsidR="00031681" w:rsidRPr="00B8548D">
        <w:rPr>
          <w:rFonts w:ascii="Times New Roman" w:eastAsia="Times New Roman" w:hAnsi="Times New Roman" w:cs="Times New Roman"/>
          <w:sz w:val="24"/>
          <w:szCs w:val="24"/>
          <w:lang w:eastAsia="ru-RU"/>
        </w:rPr>
        <w:t>ответ, по существу,</w:t>
      </w:r>
      <w:r w:rsidRPr="00B8548D">
        <w:rPr>
          <w:rFonts w:ascii="Times New Roman" w:eastAsia="Times New Roman" w:hAnsi="Times New Roman" w:cs="Times New Roman"/>
          <w:sz w:val="24"/>
          <w:szCs w:val="24"/>
          <w:lang w:eastAsia="ru-RU"/>
        </w:rPr>
        <w:t xml:space="preserve"> в срок, не превышающий 5 (</w:t>
      </w:r>
      <w:r w:rsidR="00D85F47" w:rsidRPr="00B8548D">
        <w:rPr>
          <w:rFonts w:ascii="Times New Roman" w:eastAsia="Times New Roman" w:hAnsi="Times New Roman" w:cs="Times New Roman"/>
          <w:sz w:val="24"/>
          <w:szCs w:val="24"/>
          <w:lang w:eastAsia="ru-RU"/>
        </w:rPr>
        <w:t>П</w:t>
      </w:r>
      <w:r w:rsidRPr="00B8548D">
        <w:rPr>
          <w:rFonts w:ascii="Times New Roman" w:eastAsia="Times New Roman" w:hAnsi="Times New Roman" w:cs="Times New Roman"/>
          <w:sz w:val="24"/>
          <w:szCs w:val="24"/>
          <w:lang w:eastAsia="ru-RU"/>
        </w:rPr>
        <w:t xml:space="preserve">ять) </w:t>
      </w:r>
      <w:r w:rsidR="001E081D" w:rsidRPr="00B8548D">
        <w:rPr>
          <w:rFonts w:ascii="Times New Roman" w:eastAsia="Times New Roman" w:hAnsi="Times New Roman" w:cs="Times New Roman"/>
          <w:sz w:val="24"/>
          <w:szCs w:val="24"/>
          <w:lang w:eastAsia="ru-RU"/>
        </w:rPr>
        <w:t xml:space="preserve">рабочих </w:t>
      </w:r>
      <w:r w:rsidRPr="00B8548D">
        <w:rPr>
          <w:rFonts w:ascii="Times New Roman" w:eastAsia="Times New Roman" w:hAnsi="Times New Roman" w:cs="Times New Roman"/>
          <w:sz w:val="24"/>
          <w:szCs w:val="24"/>
          <w:lang w:eastAsia="ru-RU"/>
        </w:rPr>
        <w:t>дней с даты его получения.</w:t>
      </w:r>
    </w:p>
    <w:p w14:paraId="3FA81E1F" w14:textId="68C12FDA" w:rsidR="00595733" w:rsidRPr="00B8548D" w:rsidRDefault="00595733">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bookmarkStart w:id="14" w:name="_Hlk121134423"/>
      <w:r w:rsidRPr="00B8548D">
        <w:rPr>
          <w:rFonts w:ascii="Times New Roman" w:eastAsia="Times New Roman" w:hAnsi="Times New Roman" w:cs="Times New Roman"/>
          <w:sz w:val="24"/>
          <w:szCs w:val="24"/>
          <w:lang w:eastAsia="ru-RU"/>
        </w:rPr>
        <w:t>Стороны вправе расторгнуть Договор по соглашению Сторон также в случа</w:t>
      </w:r>
      <w:r w:rsidR="00405F39" w:rsidRPr="00B8548D">
        <w:rPr>
          <w:rFonts w:ascii="Times New Roman" w:eastAsia="Times New Roman" w:hAnsi="Times New Roman" w:cs="Times New Roman"/>
          <w:sz w:val="24"/>
          <w:szCs w:val="24"/>
          <w:lang w:eastAsia="ru-RU"/>
        </w:rPr>
        <w:t xml:space="preserve">е </w:t>
      </w:r>
      <w:r w:rsidRPr="00B8548D">
        <w:rPr>
          <w:rFonts w:ascii="Times New Roman" w:eastAsia="Times New Roman" w:hAnsi="Times New Roman" w:cs="Times New Roman"/>
          <w:sz w:val="24"/>
          <w:szCs w:val="24"/>
          <w:lang w:eastAsia="ru-RU"/>
        </w:rPr>
        <w:t>изменени</w:t>
      </w:r>
      <w:r w:rsidR="00405F39" w:rsidRPr="00B8548D">
        <w:rPr>
          <w:rFonts w:ascii="Times New Roman" w:eastAsia="Times New Roman" w:hAnsi="Times New Roman" w:cs="Times New Roman"/>
          <w:sz w:val="24"/>
          <w:szCs w:val="24"/>
          <w:lang w:eastAsia="ru-RU"/>
        </w:rPr>
        <w:t>я</w:t>
      </w:r>
      <w:r w:rsidRPr="00B8548D">
        <w:rPr>
          <w:rFonts w:ascii="Times New Roman" w:eastAsia="Times New Roman" w:hAnsi="Times New Roman" w:cs="Times New Roman"/>
          <w:sz w:val="24"/>
          <w:szCs w:val="24"/>
          <w:lang w:eastAsia="ru-RU"/>
        </w:rPr>
        <w:t xml:space="preserve"> потребности Заказчика в поставке Товара</w:t>
      </w:r>
      <w:r w:rsidR="00405F39" w:rsidRPr="00B8548D">
        <w:rPr>
          <w:rFonts w:ascii="Times New Roman" w:eastAsia="Times New Roman" w:hAnsi="Times New Roman" w:cs="Times New Roman"/>
          <w:sz w:val="24"/>
          <w:szCs w:val="24"/>
          <w:lang w:eastAsia="ru-RU"/>
        </w:rPr>
        <w:t>.</w:t>
      </w:r>
    </w:p>
    <w:bookmarkEnd w:id="14"/>
    <w:p w14:paraId="12246CAA" w14:textId="0D646376" w:rsidR="00F843BF" w:rsidRPr="00B8548D" w:rsidRDefault="00F843BF">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Односторонний отказ от исполнения </w:t>
      </w:r>
      <w:r w:rsidR="00812D1D" w:rsidRPr="00B8548D">
        <w:rPr>
          <w:rFonts w:ascii="Times New Roman" w:eastAsia="Times New Roman" w:hAnsi="Times New Roman" w:cs="Times New Roman"/>
          <w:sz w:val="24"/>
          <w:szCs w:val="24"/>
          <w:lang w:eastAsia="ru-RU"/>
        </w:rPr>
        <w:t xml:space="preserve">Договора </w:t>
      </w:r>
      <w:r w:rsidRPr="00B8548D">
        <w:rPr>
          <w:rFonts w:ascii="Times New Roman" w:eastAsia="Times New Roman" w:hAnsi="Times New Roman" w:cs="Times New Roman"/>
          <w:sz w:val="24"/>
          <w:szCs w:val="24"/>
          <w:lang w:eastAsia="ru-RU"/>
        </w:rPr>
        <w:t xml:space="preserve">допускается в следующих случаях: </w:t>
      </w:r>
    </w:p>
    <w:p w14:paraId="2F5574B5" w14:textId="1FF7EBAE" w:rsidR="00A07CE0" w:rsidRPr="00B8548D" w:rsidRDefault="00F843BF">
      <w:pPr>
        <w:pStyle w:val="a3"/>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 xml:space="preserve">основаниям и в случаях, предусмотренных </w:t>
      </w:r>
      <w:r w:rsidR="00031681" w:rsidRPr="00B8548D">
        <w:rPr>
          <w:rFonts w:ascii="Times New Roman" w:eastAsia="Times New Roman" w:hAnsi="Times New Roman" w:cs="Times New Roman"/>
          <w:sz w:val="24"/>
          <w:szCs w:val="24"/>
          <w:lang w:eastAsia="ru-RU"/>
        </w:rPr>
        <w:t>законодательством</w:t>
      </w:r>
      <w:r w:rsidRPr="00B8548D">
        <w:rPr>
          <w:rFonts w:ascii="Times New Roman" w:eastAsia="Times New Roman" w:hAnsi="Times New Roman" w:cs="Times New Roman"/>
          <w:sz w:val="24"/>
          <w:szCs w:val="24"/>
          <w:lang w:eastAsia="ru-RU"/>
        </w:rPr>
        <w:t xml:space="preserve"> Российской Федерации, в</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том числе в следующих случаях:</w:t>
      </w:r>
    </w:p>
    <w:p w14:paraId="32777C7A" w14:textId="5A43899E" w:rsidR="00315F07" w:rsidRPr="00B8548D" w:rsidRDefault="009D2241">
      <w:pPr>
        <w:pStyle w:val="a3"/>
        <w:numPr>
          <w:ilvl w:val="0"/>
          <w:numId w:val="5"/>
        </w:numPr>
        <w:shd w:val="clear" w:color="auto" w:fill="FFFFFF"/>
        <w:tabs>
          <w:tab w:val="left" w:pos="993"/>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поставки Товара</w:t>
      </w:r>
      <w:r w:rsidR="00A07CE0" w:rsidRPr="00B8548D">
        <w:rPr>
          <w:rFonts w:ascii="Times New Roman" w:eastAsia="Times New Roman" w:hAnsi="Times New Roman" w:cs="Times New Roman"/>
          <w:sz w:val="24"/>
          <w:szCs w:val="24"/>
          <w:lang w:eastAsia="ru-RU"/>
        </w:rPr>
        <w:t xml:space="preserve"> ненадлежащего качества, если недостатки не могут быть устранены в</w:t>
      </w:r>
      <w:r w:rsidR="00F03C3F" w:rsidRPr="00B8548D">
        <w:rPr>
          <w:rFonts w:ascii="Times New Roman" w:eastAsia="Times New Roman" w:hAnsi="Times New Roman" w:cs="Times New Roman"/>
          <w:sz w:val="24"/>
          <w:szCs w:val="24"/>
          <w:lang w:eastAsia="ru-RU"/>
        </w:rPr>
        <w:t> </w:t>
      </w:r>
      <w:r w:rsidR="00A07CE0" w:rsidRPr="00B8548D">
        <w:rPr>
          <w:rFonts w:ascii="Times New Roman" w:eastAsia="Times New Roman" w:hAnsi="Times New Roman" w:cs="Times New Roman"/>
          <w:sz w:val="24"/>
          <w:szCs w:val="24"/>
          <w:lang w:eastAsia="ru-RU"/>
        </w:rPr>
        <w:t>приемлемый для Заказчика срок;</w:t>
      </w:r>
    </w:p>
    <w:p w14:paraId="222AA587" w14:textId="57AA19A6" w:rsidR="009D2241" w:rsidRPr="00B8548D" w:rsidRDefault="009D2241">
      <w:pPr>
        <w:pStyle w:val="a3"/>
        <w:numPr>
          <w:ilvl w:val="0"/>
          <w:numId w:val="5"/>
        </w:numPr>
        <w:shd w:val="clear" w:color="auto" w:fill="FFFFFF"/>
        <w:tabs>
          <w:tab w:val="left" w:pos="993"/>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w:t>
      </w:r>
      <w:r w:rsidR="00F03C3F"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установленны</w:t>
      </w:r>
      <w:r w:rsidR="00042BFB" w:rsidRPr="00B8548D">
        <w:rPr>
          <w:rFonts w:ascii="Times New Roman" w:eastAsia="Times New Roman" w:hAnsi="Times New Roman" w:cs="Times New Roman"/>
          <w:sz w:val="24"/>
          <w:szCs w:val="24"/>
          <w:lang w:eastAsia="ru-RU"/>
        </w:rPr>
        <w:t>й</w:t>
      </w:r>
      <w:r w:rsidRPr="00B8548D">
        <w:rPr>
          <w:rFonts w:ascii="Times New Roman" w:eastAsia="Times New Roman" w:hAnsi="Times New Roman" w:cs="Times New Roman"/>
          <w:sz w:val="24"/>
          <w:szCs w:val="24"/>
          <w:lang w:eastAsia="ru-RU"/>
        </w:rPr>
        <w:t xml:space="preserve"> срок не выполнил требование о доукомплектовании </w:t>
      </w:r>
      <w:r w:rsidR="00042BFB" w:rsidRPr="00B8548D">
        <w:rPr>
          <w:rFonts w:ascii="Times New Roman" w:eastAsia="Times New Roman" w:hAnsi="Times New Roman" w:cs="Times New Roman"/>
          <w:sz w:val="24"/>
          <w:szCs w:val="24"/>
          <w:lang w:eastAsia="ru-RU"/>
        </w:rPr>
        <w:t>Т</w:t>
      </w:r>
      <w:r w:rsidRPr="00B8548D">
        <w:rPr>
          <w:rFonts w:ascii="Times New Roman" w:eastAsia="Times New Roman" w:hAnsi="Times New Roman" w:cs="Times New Roman"/>
          <w:sz w:val="24"/>
          <w:szCs w:val="24"/>
          <w:lang w:eastAsia="ru-RU"/>
        </w:rPr>
        <w:t>овар</w:t>
      </w:r>
      <w:r w:rsidR="00042BFB" w:rsidRPr="00B8548D">
        <w:rPr>
          <w:rFonts w:ascii="Times New Roman" w:eastAsia="Times New Roman" w:hAnsi="Times New Roman" w:cs="Times New Roman"/>
          <w:sz w:val="24"/>
          <w:szCs w:val="24"/>
          <w:lang w:eastAsia="ru-RU"/>
        </w:rPr>
        <w:t>а</w:t>
      </w:r>
      <w:r w:rsidRPr="00B8548D">
        <w:rPr>
          <w:rFonts w:ascii="Times New Roman" w:eastAsia="Times New Roman" w:hAnsi="Times New Roman" w:cs="Times New Roman"/>
          <w:sz w:val="24"/>
          <w:szCs w:val="24"/>
          <w:lang w:eastAsia="ru-RU"/>
        </w:rPr>
        <w:t xml:space="preserve"> или не замени</w:t>
      </w:r>
      <w:r w:rsidR="00042BFB" w:rsidRPr="00B8548D">
        <w:rPr>
          <w:rFonts w:ascii="Times New Roman" w:eastAsia="Times New Roman" w:hAnsi="Times New Roman" w:cs="Times New Roman"/>
          <w:sz w:val="24"/>
          <w:szCs w:val="24"/>
          <w:lang w:eastAsia="ru-RU"/>
        </w:rPr>
        <w:t>л</w:t>
      </w:r>
      <w:r w:rsidRPr="00B8548D">
        <w:rPr>
          <w:rFonts w:ascii="Times New Roman" w:eastAsia="Times New Roman" w:hAnsi="Times New Roman" w:cs="Times New Roman"/>
          <w:sz w:val="24"/>
          <w:szCs w:val="24"/>
          <w:lang w:eastAsia="ru-RU"/>
        </w:rPr>
        <w:t xml:space="preserve"> их комплектными Товарами;</w:t>
      </w:r>
    </w:p>
    <w:p w14:paraId="65BD054B" w14:textId="6E2C801C" w:rsidR="00315F07" w:rsidRPr="00B8548D" w:rsidRDefault="00F843BF">
      <w:pPr>
        <w:pStyle w:val="a3"/>
        <w:numPr>
          <w:ilvl w:val="0"/>
          <w:numId w:val="5"/>
        </w:numPr>
        <w:shd w:val="clear" w:color="auto" w:fill="FFFFFF"/>
        <w:tabs>
          <w:tab w:val="left" w:pos="993"/>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н</w:t>
      </w:r>
      <w:r w:rsidR="00A07CE0" w:rsidRPr="00B8548D">
        <w:rPr>
          <w:rFonts w:ascii="Times New Roman" w:eastAsia="Times New Roman" w:hAnsi="Times New Roman" w:cs="Times New Roman"/>
          <w:sz w:val="24"/>
          <w:szCs w:val="24"/>
          <w:lang w:eastAsia="ru-RU"/>
        </w:rPr>
        <w:t>еоднократное (от двух и более раз) нарушение сроков и</w:t>
      </w:r>
      <w:r w:rsidR="009D2241" w:rsidRPr="00B8548D">
        <w:rPr>
          <w:rFonts w:ascii="Times New Roman" w:eastAsia="Times New Roman" w:hAnsi="Times New Roman" w:cs="Times New Roman"/>
          <w:sz w:val="24"/>
          <w:szCs w:val="24"/>
          <w:lang w:eastAsia="ru-RU"/>
        </w:rPr>
        <w:t>/или</w:t>
      </w:r>
      <w:r w:rsidR="00A07CE0" w:rsidRPr="00B8548D">
        <w:rPr>
          <w:rFonts w:ascii="Times New Roman" w:eastAsia="Times New Roman" w:hAnsi="Times New Roman" w:cs="Times New Roman"/>
          <w:sz w:val="24"/>
          <w:szCs w:val="24"/>
          <w:lang w:eastAsia="ru-RU"/>
        </w:rPr>
        <w:t xml:space="preserve"> объемов </w:t>
      </w:r>
      <w:r w:rsidR="009D2241" w:rsidRPr="00B8548D">
        <w:rPr>
          <w:rFonts w:ascii="Times New Roman" w:eastAsia="Times New Roman" w:hAnsi="Times New Roman" w:cs="Times New Roman"/>
          <w:sz w:val="24"/>
          <w:szCs w:val="24"/>
          <w:lang w:eastAsia="ru-RU"/>
        </w:rPr>
        <w:t>поставки Товаров</w:t>
      </w:r>
      <w:r w:rsidR="00A07CE0" w:rsidRPr="00B8548D">
        <w:rPr>
          <w:rFonts w:ascii="Times New Roman" w:eastAsia="Times New Roman" w:hAnsi="Times New Roman" w:cs="Times New Roman"/>
          <w:sz w:val="24"/>
          <w:szCs w:val="24"/>
          <w:lang w:eastAsia="ru-RU"/>
        </w:rPr>
        <w:t>, предусмотренных Договором, в</w:t>
      </w:r>
      <w:r w:rsidR="009D2241" w:rsidRPr="00B8548D">
        <w:rPr>
          <w:rFonts w:ascii="Times New Roman" w:eastAsia="Times New Roman" w:hAnsi="Times New Roman" w:cs="Times New Roman"/>
          <w:sz w:val="24"/>
          <w:szCs w:val="24"/>
          <w:lang w:eastAsia="ru-RU"/>
        </w:rPr>
        <w:t xml:space="preserve"> том числе по отдельным заявкам Заказчика</w:t>
      </w:r>
      <w:r w:rsidR="00A07CE0" w:rsidRPr="00B8548D">
        <w:rPr>
          <w:rFonts w:ascii="Times New Roman" w:eastAsia="Times New Roman" w:hAnsi="Times New Roman" w:cs="Times New Roman"/>
          <w:sz w:val="24"/>
          <w:szCs w:val="24"/>
          <w:lang w:eastAsia="ru-RU"/>
        </w:rPr>
        <w:t>;</w:t>
      </w:r>
    </w:p>
    <w:p w14:paraId="2D941E21" w14:textId="570657C4" w:rsidR="009D2241" w:rsidRPr="00B8548D" w:rsidRDefault="009D2241">
      <w:pPr>
        <w:pStyle w:val="a3"/>
        <w:numPr>
          <w:ilvl w:val="0"/>
          <w:numId w:val="5"/>
        </w:numPr>
        <w:shd w:val="clear" w:color="auto" w:fill="FFFFFF"/>
        <w:tabs>
          <w:tab w:val="left" w:pos="993"/>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Поставщик отказывает передать Заказчику проданный Товар;</w:t>
      </w:r>
    </w:p>
    <w:p w14:paraId="1E7F7075" w14:textId="339C0205" w:rsidR="009D2241" w:rsidRPr="00B8548D" w:rsidRDefault="009D2241">
      <w:pPr>
        <w:pStyle w:val="a3"/>
        <w:numPr>
          <w:ilvl w:val="0"/>
          <w:numId w:val="5"/>
        </w:numPr>
        <w:shd w:val="clear" w:color="auto" w:fill="FFFFFF"/>
        <w:tabs>
          <w:tab w:val="left" w:pos="993"/>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условиями Договора, не выполнил эту обязанность;</w:t>
      </w:r>
    </w:p>
    <w:p w14:paraId="64EAF60D" w14:textId="474DD390" w:rsidR="00A07CE0" w:rsidRPr="00B8548D" w:rsidRDefault="00F843BF">
      <w:pPr>
        <w:pStyle w:val="a3"/>
        <w:numPr>
          <w:ilvl w:val="0"/>
          <w:numId w:val="5"/>
        </w:numPr>
        <w:shd w:val="clear" w:color="auto" w:fill="FFFFFF"/>
        <w:tabs>
          <w:tab w:val="left" w:pos="993"/>
        </w:tabs>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в</w:t>
      </w:r>
      <w:r w:rsidR="00A07CE0" w:rsidRPr="00B8548D">
        <w:rPr>
          <w:rFonts w:ascii="Times New Roman" w:eastAsia="Times New Roman" w:hAnsi="Times New Roman" w:cs="Times New Roman"/>
          <w:sz w:val="24"/>
          <w:szCs w:val="24"/>
          <w:lang w:eastAsia="ru-RU"/>
        </w:rPr>
        <w:t xml:space="preserve"> случае, если по результатам экспертизы </w:t>
      </w:r>
      <w:r w:rsidR="009D2241" w:rsidRPr="00B8548D">
        <w:rPr>
          <w:rFonts w:ascii="Times New Roman" w:eastAsia="Times New Roman" w:hAnsi="Times New Roman" w:cs="Times New Roman"/>
          <w:sz w:val="24"/>
          <w:szCs w:val="24"/>
          <w:lang w:eastAsia="ru-RU"/>
        </w:rPr>
        <w:t>поставленного Товара</w:t>
      </w:r>
      <w:r w:rsidR="00A07CE0" w:rsidRPr="00B8548D">
        <w:rPr>
          <w:rFonts w:ascii="Times New Roman" w:eastAsia="Times New Roman" w:hAnsi="Times New Roman" w:cs="Times New Roman"/>
          <w:sz w:val="24"/>
          <w:szCs w:val="24"/>
          <w:lang w:eastAsia="ru-RU"/>
        </w:rPr>
        <w:t xml:space="preserve"> с привлечением экспертов, экспертных организаций, в заключени</w:t>
      </w:r>
      <w:r w:rsidR="00315F07" w:rsidRPr="00B8548D">
        <w:rPr>
          <w:rFonts w:ascii="Times New Roman" w:eastAsia="Times New Roman" w:hAnsi="Times New Roman" w:cs="Times New Roman"/>
          <w:sz w:val="24"/>
          <w:szCs w:val="24"/>
          <w:lang w:eastAsia="ru-RU"/>
        </w:rPr>
        <w:t>и</w:t>
      </w:r>
      <w:r w:rsidR="00A07CE0" w:rsidRPr="00B8548D">
        <w:rPr>
          <w:rFonts w:ascii="Times New Roman" w:eastAsia="Times New Roman" w:hAnsi="Times New Roman" w:cs="Times New Roman"/>
          <w:sz w:val="24"/>
          <w:szCs w:val="24"/>
          <w:lang w:eastAsia="ru-RU"/>
        </w:rPr>
        <w:t xml:space="preserve"> эксперта, экспертной организации будут подтверждены нарушения условий Договора</w:t>
      </w:r>
      <w:r w:rsidR="000572D1" w:rsidRPr="00B8548D">
        <w:rPr>
          <w:rFonts w:ascii="Times New Roman" w:eastAsia="Times New Roman" w:hAnsi="Times New Roman" w:cs="Times New Roman"/>
          <w:sz w:val="24"/>
          <w:szCs w:val="24"/>
          <w:lang w:eastAsia="ru-RU"/>
        </w:rPr>
        <w:t>.</w:t>
      </w:r>
    </w:p>
    <w:p w14:paraId="46FB38F3" w14:textId="3183A9C5" w:rsidR="00BE0D13" w:rsidRPr="00B8548D" w:rsidRDefault="00D74347">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Уведомление об одностороннем внесудебном отказе от исполнения Договора направляется второй Стороне по почте заказным письмом с уведомлением о вручении по</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900384" w:rsidRPr="00B8548D">
        <w:rPr>
          <w:rFonts w:ascii="Times New Roman" w:eastAsia="Times New Roman" w:hAnsi="Times New Roman" w:cs="Times New Roman"/>
          <w:sz w:val="24"/>
          <w:szCs w:val="24"/>
          <w:lang w:eastAsia="ru-RU"/>
        </w:rPr>
        <w:t>разделе</w:t>
      </w:r>
      <w:r w:rsidRPr="00B8548D">
        <w:rPr>
          <w:rFonts w:ascii="Times New Roman" w:eastAsia="Times New Roman" w:hAnsi="Times New Roman" w:cs="Times New Roman"/>
          <w:sz w:val="24"/>
          <w:szCs w:val="24"/>
          <w:lang w:eastAsia="ru-RU"/>
        </w:rPr>
        <w:t xml:space="preserve"> «Адреса, реквизиты и подписи Сторон» Договора. Договор считается расторгнутым с даты получения одной Стороной от</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 xml:space="preserve">другой Стороны уведомления об одностороннем внесудебном отказе от исполнения Договора </w:t>
      </w:r>
      <w:bookmarkStart w:id="15" w:name="_Hlk113026095"/>
      <w:r w:rsidRPr="00B8548D">
        <w:rPr>
          <w:rFonts w:ascii="Times New Roman" w:eastAsia="Times New Roman" w:hAnsi="Times New Roman" w:cs="Times New Roman"/>
          <w:sz w:val="24"/>
          <w:szCs w:val="24"/>
          <w:lang w:eastAsia="ru-RU"/>
        </w:rPr>
        <w:t xml:space="preserve">либо с </w:t>
      </w:r>
      <w:r w:rsidR="00BE0D13" w:rsidRPr="00B8548D">
        <w:rPr>
          <w:rFonts w:ascii="Times New Roman" w:eastAsia="Times New Roman" w:hAnsi="Times New Roman" w:cs="Times New Roman"/>
          <w:sz w:val="24"/>
          <w:szCs w:val="24"/>
          <w:lang w:eastAsia="ru-RU"/>
        </w:rPr>
        <w:t>даты получения Стороной информации об отсутствии Стороны адресу фактического местонахождения, указанному в Договоре.</w:t>
      </w:r>
    </w:p>
    <w:bookmarkEnd w:id="15"/>
    <w:p w14:paraId="2EC48FE8" w14:textId="6EE219E6" w:rsidR="00BE0D13" w:rsidRPr="00B8548D" w:rsidRDefault="00BE0D1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w:t>
      </w:r>
      <w:r w:rsidR="00106D03"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даты направления уведомления.</w:t>
      </w:r>
    </w:p>
    <w:p w14:paraId="00FDE403" w14:textId="2A4F5EE2" w:rsidR="00C53DDE" w:rsidRPr="00B8548D" w:rsidRDefault="004F7518">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Calibri" w:hAnsi="Times New Roman" w:cs="Times New Roman"/>
          <w:sz w:val="24"/>
          <w:szCs w:val="24"/>
          <w:lang w:eastAsia="ru-RU"/>
        </w:rPr>
        <w:t>Стороны</w:t>
      </w:r>
      <w:r w:rsidR="00A8660B" w:rsidRPr="00B8548D">
        <w:rPr>
          <w:rFonts w:ascii="Times New Roman" w:eastAsia="Calibri" w:hAnsi="Times New Roman" w:cs="Times New Roman"/>
          <w:sz w:val="24"/>
          <w:szCs w:val="24"/>
          <w:lang w:eastAsia="ru-RU"/>
        </w:rPr>
        <w:t xml:space="preserve"> </w:t>
      </w:r>
      <w:r w:rsidR="00C53DDE" w:rsidRPr="00B8548D">
        <w:rPr>
          <w:rFonts w:ascii="Times New Roman" w:eastAsia="Times New Roman" w:hAnsi="Times New Roman" w:cs="Times New Roman"/>
          <w:sz w:val="24"/>
          <w:szCs w:val="24"/>
          <w:lang w:eastAsia="ru-RU"/>
        </w:rPr>
        <w:t>обязан</w:t>
      </w:r>
      <w:r w:rsidR="001E081D" w:rsidRPr="00B8548D">
        <w:rPr>
          <w:rFonts w:ascii="Times New Roman" w:eastAsia="Times New Roman" w:hAnsi="Times New Roman" w:cs="Times New Roman"/>
          <w:sz w:val="24"/>
          <w:szCs w:val="24"/>
          <w:lang w:eastAsia="ru-RU"/>
        </w:rPr>
        <w:t>ы</w:t>
      </w:r>
      <w:r w:rsidR="00C53DDE" w:rsidRPr="00B8548D">
        <w:rPr>
          <w:rFonts w:ascii="Times New Roman" w:eastAsia="Times New Roman" w:hAnsi="Times New Roman" w:cs="Times New Roman"/>
          <w:sz w:val="24"/>
          <w:szCs w:val="24"/>
          <w:lang w:eastAsia="ru-RU"/>
        </w:rPr>
        <w:t xml:space="preserve"> в течение 14 (</w:t>
      </w:r>
      <w:r w:rsidR="00D85F47" w:rsidRPr="00B8548D">
        <w:rPr>
          <w:rFonts w:ascii="Times New Roman" w:eastAsia="Times New Roman" w:hAnsi="Times New Roman" w:cs="Times New Roman"/>
          <w:sz w:val="24"/>
          <w:szCs w:val="24"/>
          <w:lang w:eastAsia="ru-RU"/>
        </w:rPr>
        <w:t>Ч</w:t>
      </w:r>
      <w:r w:rsidR="00C53DDE" w:rsidRPr="00B8548D">
        <w:rPr>
          <w:rFonts w:ascii="Times New Roman" w:eastAsia="Times New Roman" w:hAnsi="Times New Roman" w:cs="Times New Roman"/>
          <w:sz w:val="24"/>
          <w:szCs w:val="24"/>
          <w:lang w:eastAsia="ru-RU"/>
        </w:rPr>
        <w:t>етырнадцат</w:t>
      </w:r>
      <w:r w:rsidR="00F94A92" w:rsidRPr="00B8548D">
        <w:rPr>
          <w:rFonts w:ascii="Times New Roman" w:eastAsia="Times New Roman" w:hAnsi="Times New Roman" w:cs="Times New Roman"/>
          <w:sz w:val="24"/>
          <w:szCs w:val="24"/>
          <w:lang w:eastAsia="ru-RU"/>
        </w:rPr>
        <w:t>и</w:t>
      </w:r>
      <w:r w:rsidR="00C53DDE" w:rsidRPr="00B8548D">
        <w:rPr>
          <w:rFonts w:ascii="Times New Roman" w:eastAsia="Times New Roman" w:hAnsi="Times New Roman" w:cs="Times New Roman"/>
          <w:sz w:val="24"/>
          <w:szCs w:val="24"/>
          <w:lang w:eastAsia="ru-RU"/>
        </w:rPr>
        <w:t>) рабочих дней с</w:t>
      </w:r>
      <w:r w:rsidR="00F03C3F" w:rsidRPr="00B8548D">
        <w:rPr>
          <w:rFonts w:ascii="Times New Roman" w:eastAsia="Times New Roman" w:hAnsi="Times New Roman" w:cs="Times New Roman"/>
          <w:sz w:val="24"/>
          <w:szCs w:val="24"/>
          <w:lang w:eastAsia="ru-RU"/>
        </w:rPr>
        <w:t> </w:t>
      </w:r>
      <w:r w:rsidR="00C53DDE" w:rsidRPr="00B8548D">
        <w:rPr>
          <w:rFonts w:ascii="Times New Roman" w:eastAsia="Times New Roman" w:hAnsi="Times New Roman" w:cs="Times New Roman"/>
          <w:sz w:val="24"/>
          <w:szCs w:val="24"/>
          <w:lang w:eastAsia="ru-RU"/>
        </w:rPr>
        <w:t>получения</w:t>
      </w:r>
      <w:r w:rsidR="007C4FB2" w:rsidRPr="00B8548D">
        <w:rPr>
          <w:rFonts w:ascii="Times New Roman" w:eastAsia="Times New Roman" w:hAnsi="Times New Roman" w:cs="Times New Roman"/>
          <w:sz w:val="24"/>
          <w:szCs w:val="24"/>
          <w:lang w:eastAsia="ru-RU"/>
        </w:rPr>
        <w:t>/направления</w:t>
      </w:r>
      <w:r w:rsidR="00C53DDE" w:rsidRPr="00B8548D">
        <w:rPr>
          <w:rFonts w:ascii="Times New Roman" w:eastAsia="Times New Roman" w:hAnsi="Times New Roman" w:cs="Times New Roman"/>
          <w:sz w:val="24"/>
          <w:szCs w:val="24"/>
          <w:lang w:eastAsia="ru-RU"/>
        </w:rPr>
        <w:t xml:space="preserve"> уведомления об одностороннем внесудебном отказе от исполнения Договора провести </w:t>
      </w:r>
      <w:r w:rsidRPr="00B8548D">
        <w:rPr>
          <w:rFonts w:ascii="Times New Roman" w:eastAsia="Times New Roman" w:hAnsi="Times New Roman" w:cs="Times New Roman"/>
          <w:sz w:val="24"/>
          <w:szCs w:val="24"/>
          <w:lang w:eastAsia="ru-RU"/>
        </w:rPr>
        <w:t>друг с другом</w:t>
      </w:r>
      <w:r w:rsidR="00C53DDE" w:rsidRPr="00B8548D">
        <w:rPr>
          <w:rFonts w:ascii="Times New Roman" w:eastAsia="Times New Roman" w:hAnsi="Times New Roman" w:cs="Times New Roman"/>
          <w:sz w:val="24"/>
          <w:szCs w:val="24"/>
          <w:lang w:eastAsia="ru-RU"/>
        </w:rPr>
        <w:t xml:space="preserve"> сверку расчетов</w:t>
      </w:r>
      <w:r w:rsidR="007C4FB2" w:rsidRPr="00B8548D">
        <w:rPr>
          <w:rFonts w:ascii="Times New Roman" w:eastAsia="Times New Roman" w:hAnsi="Times New Roman" w:cs="Times New Roman"/>
          <w:sz w:val="24"/>
          <w:szCs w:val="24"/>
          <w:lang w:eastAsia="ru-RU"/>
        </w:rPr>
        <w:t xml:space="preserve">. </w:t>
      </w:r>
    </w:p>
    <w:p w14:paraId="03C457C7" w14:textId="6EFD9E4C" w:rsidR="00321CEC" w:rsidRPr="00B8548D" w:rsidRDefault="00FB02C5">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З</w:t>
      </w:r>
      <w:r w:rsidR="00321CEC" w:rsidRPr="00B8548D">
        <w:rPr>
          <w:rFonts w:ascii="Times New Roman" w:eastAsia="Times New Roman" w:hAnsi="Times New Roman" w:cs="Times New Roman"/>
          <w:sz w:val="24"/>
          <w:szCs w:val="24"/>
          <w:lang w:eastAsia="ru-RU"/>
        </w:rPr>
        <w:t>аказчик вправе потребовать от</w:t>
      </w:r>
      <w:r w:rsidR="00106D03" w:rsidRPr="00B8548D">
        <w:rPr>
          <w:rFonts w:ascii="Times New Roman" w:eastAsia="Times New Roman" w:hAnsi="Times New Roman" w:cs="Times New Roman"/>
          <w:sz w:val="24"/>
          <w:szCs w:val="24"/>
          <w:lang w:eastAsia="ru-RU"/>
        </w:rPr>
        <w:t> </w:t>
      </w:r>
      <w:r w:rsidR="00A8660B" w:rsidRPr="00B8548D">
        <w:rPr>
          <w:rFonts w:ascii="Times New Roman" w:eastAsia="Calibri" w:hAnsi="Times New Roman" w:cs="Times New Roman"/>
          <w:sz w:val="24"/>
          <w:szCs w:val="24"/>
          <w:lang w:eastAsia="ru-RU"/>
        </w:rPr>
        <w:t xml:space="preserve">Поставщика </w:t>
      </w:r>
      <w:r w:rsidR="00321CEC" w:rsidRPr="00B8548D">
        <w:rPr>
          <w:rFonts w:ascii="Times New Roman" w:eastAsia="Times New Roman" w:hAnsi="Times New Roman" w:cs="Times New Roman"/>
          <w:sz w:val="24"/>
          <w:szCs w:val="24"/>
          <w:lang w:eastAsia="ru-RU"/>
        </w:rPr>
        <w:t xml:space="preserve">вернуть перечисленный </w:t>
      </w:r>
      <w:r w:rsidR="001B42AC" w:rsidRPr="00B8548D">
        <w:rPr>
          <w:rFonts w:ascii="Times New Roman" w:eastAsia="Times New Roman" w:hAnsi="Times New Roman" w:cs="Times New Roman"/>
          <w:sz w:val="24"/>
          <w:szCs w:val="24"/>
          <w:lang w:eastAsia="ru-RU"/>
        </w:rPr>
        <w:t>А</w:t>
      </w:r>
      <w:r w:rsidR="00321CEC" w:rsidRPr="00B8548D">
        <w:rPr>
          <w:rFonts w:ascii="Times New Roman" w:eastAsia="Times New Roman" w:hAnsi="Times New Roman" w:cs="Times New Roman"/>
          <w:sz w:val="24"/>
          <w:szCs w:val="24"/>
          <w:lang w:eastAsia="ru-RU"/>
        </w:rPr>
        <w:t xml:space="preserve">ванс </w:t>
      </w:r>
      <w:r w:rsidR="00C40AFB" w:rsidRPr="00B8548D">
        <w:rPr>
          <w:rFonts w:ascii="Times New Roman" w:eastAsia="Times New Roman" w:hAnsi="Times New Roman" w:cs="Times New Roman"/>
          <w:sz w:val="24"/>
          <w:szCs w:val="24"/>
          <w:lang w:eastAsia="ru-RU"/>
        </w:rPr>
        <w:t>до момента поставки Товара</w:t>
      </w:r>
      <w:r w:rsidR="00321CEC" w:rsidRPr="00B8548D">
        <w:rPr>
          <w:rFonts w:ascii="Times New Roman" w:eastAsia="Times New Roman" w:hAnsi="Times New Roman" w:cs="Times New Roman"/>
          <w:sz w:val="24"/>
          <w:szCs w:val="24"/>
          <w:lang w:eastAsia="ru-RU"/>
        </w:rPr>
        <w:t xml:space="preserve">: </w:t>
      </w:r>
    </w:p>
    <w:p w14:paraId="1E682591" w14:textId="2D8F0892" w:rsidR="00321CEC" w:rsidRPr="00B8548D" w:rsidRDefault="00C40AFB">
      <w:pPr>
        <w:pStyle w:val="a3"/>
        <w:numPr>
          <w:ilvl w:val="0"/>
          <w:numId w:val="7"/>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с </w:t>
      </w:r>
      <w:r w:rsidR="00321CEC" w:rsidRPr="00B8548D">
        <w:rPr>
          <w:rFonts w:ascii="Times New Roman" w:eastAsia="Times New Roman" w:hAnsi="Times New Roman" w:cs="Times New Roman"/>
          <w:sz w:val="24"/>
          <w:szCs w:val="24"/>
          <w:lang w:eastAsia="ru-RU"/>
        </w:rPr>
        <w:t>даты расторжения Договора;</w:t>
      </w:r>
    </w:p>
    <w:p w14:paraId="1C75EEF7" w14:textId="77777777" w:rsidR="00321CEC" w:rsidRPr="00B8548D" w:rsidRDefault="00321CEC">
      <w:pPr>
        <w:pStyle w:val="a3"/>
        <w:numPr>
          <w:ilvl w:val="0"/>
          <w:numId w:val="7"/>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истечения срока действия Договора.</w:t>
      </w:r>
    </w:p>
    <w:p w14:paraId="4B6CF0E7" w14:textId="72553AA5" w:rsidR="00145BDC" w:rsidRPr="00B8548D" w:rsidRDefault="00A8660B">
      <w:pPr>
        <w:pStyle w:val="a3"/>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Calibri" w:hAnsi="Times New Roman" w:cs="Times New Roman"/>
          <w:sz w:val="24"/>
          <w:szCs w:val="24"/>
          <w:lang w:eastAsia="ru-RU"/>
        </w:rPr>
        <w:t xml:space="preserve">Поставщик </w:t>
      </w:r>
      <w:r w:rsidR="00321CEC" w:rsidRPr="00B8548D">
        <w:rPr>
          <w:rFonts w:ascii="Times New Roman" w:eastAsia="Times New Roman" w:hAnsi="Times New Roman" w:cs="Times New Roman"/>
          <w:sz w:val="24"/>
          <w:szCs w:val="24"/>
          <w:lang w:eastAsia="ru-RU"/>
        </w:rPr>
        <w:t xml:space="preserve">обязан возвратить Заказчику на его расчетный счет, указанный в </w:t>
      </w:r>
      <w:r w:rsidR="00900384" w:rsidRPr="00B8548D">
        <w:rPr>
          <w:rFonts w:ascii="Times New Roman" w:eastAsia="Times New Roman" w:hAnsi="Times New Roman" w:cs="Times New Roman"/>
          <w:sz w:val="24"/>
          <w:szCs w:val="24"/>
          <w:lang w:eastAsia="ru-RU"/>
        </w:rPr>
        <w:t xml:space="preserve">разделе </w:t>
      </w:r>
      <w:r w:rsidR="00321CEC" w:rsidRPr="00B8548D">
        <w:rPr>
          <w:rFonts w:ascii="Times New Roman" w:eastAsia="Times New Roman" w:hAnsi="Times New Roman" w:cs="Times New Roman"/>
          <w:sz w:val="24"/>
          <w:szCs w:val="24"/>
          <w:lang w:eastAsia="ru-RU"/>
        </w:rPr>
        <w:t xml:space="preserve">«Адреса, реквизиты и подписи Сторон» Договора, </w:t>
      </w:r>
      <w:r w:rsidR="001B42AC" w:rsidRPr="00B8548D">
        <w:rPr>
          <w:rFonts w:ascii="Times New Roman" w:eastAsia="Times New Roman" w:hAnsi="Times New Roman" w:cs="Times New Roman"/>
          <w:sz w:val="24"/>
          <w:szCs w:val="24"/>
          <w:lang w:eastAsia="ru-RU"/>
        </w:rPr>
        <w:t>Аванс</w:t>
      </w:r>
      <w:r w:rsidR="00321CEC" w:rsidRPr="00B8548D">
        <w:rPr>
          <w:rFonts w:ascii="Times New Roman" w:eastAsia="Times New Roman" w:hAnsi="Times New Roman" w:cs="Times New Roman"/>
          <w:sz w:val="24"/>
          <w:szCs w:val="24"/>
          <w:lang w:eastAsia="ru-RU"/>
        </w:rPr>
        <w:t xml:space="preserve">, </w:t>
      </w:r>
      <w:r w:rsidR="001B42AC" w:rsidRPr="00B8548D">
        <w:rPr>
          <w:rFonts w:ascii="Times New Roman" w:eastAsia="Times New Roman" w:hAnsi="Times New Roman" w:cs="Times New Roman"/>
          <w:sz w:val="24"/>
          <w:szCs w:val="24"/>
          <w:lang w:eastAsia="ru-RU"/>
        </w:rPr>
        <w:t xml:space="preserve">уплаченный </w:t>
      </w:r>
      <w:r w:rsidR="00321CEC" w:rsidRPr="00B8548D">
        <w:rPr>
          <w:rFonts w:ascii="Times New Roman" w:eastAsia="Times New Roman" w:hAnsi="Times New Roman" w:cs="Times New Roman"/>
          <w:sz w:val="24"/>
          <w:szCs w:val="24"/>
          <w:lang w:eastAsia="ru-RU"/>
        </w:rPr>
        <w:t xml:space="preserve">Заказчиком </w:t>
      </w:r>
      <w:r w:rsidRPr="00B8548D">
        <w:rPr>
          <w:rFonts w:ascii="Times New Roman" w:eastAsia="Calibri" w:hAnsi="Times New Roman" w:cs="Times New Roman"/>
          <w:sz w:val="24"/>
          <w:szCs w:val="24"/>
          <w:lang w:eastAsia="ru-RU"/>
        </w:rPr>
        <w:t xml:space="preserve">Поставщику </w:t>
      </w:r>
      <w:r w:rsidR="00321CEC" w:rsidRPr="00B8548D">
        <w:rPr>
          <w:rFonts w:ascii="Times New Roman" w:eastAsia="Times New Roman" w:hAnsi="Times New Roman" w:cs="Times New Roman"/>
          <w:sz w:val="24"/>
          <w:szCs w:val="24"/>
          <w:lang w:eastAsia="ru-RU"/>
        </w:rPr>
        <w:t>в соответствии с Договором, в течение 5 (</w:t>
      </w:r>
      <w:r w:rsidR="00D85F47" w:rsidRPr="00B8548D">
        <w:rPr>
          <w:rFonts w:ascii="Times New Roman" w:eastAsia="Times New Roman" w:hAnsi="Times New Roman" w:cs="Times New Roman"/>
          <w:sz w:val="24"/>
          <w:szCs w:val="24"/>
          <w:lang w:eastAsia="ru-RU"/>
        </w:rPr>
        <w:t>П</w:t>
      </w:r>
      <w:r w:rsidR="00321CEC" w:rsidRPr="00B8548D">
        <w:rPr>
          <w:rFonts w:ascii="Times New Roman" w:eastAsia="Times New Roman" w:hAnsi="Times New Roman" w:cs="Times New Roman"/>
          <w:sz w:val="24"/>
          <w:szCs w:val="24"/>
          <w:lang w:eastAsia="ru-RU"/>
        </w:rPr>
        <w:t xml:space="preserve">яти) </w:t>
      </w:r>
      <w:r w:rsidR="00B57122" w:rsidRPr="00B8548D">
        <w:rPr>
          <w:rFonts w:ascii="Times New Roman" w:eastAsia="Times New Roman" w:hAnsi="Times New Roman" w:cs="Times New Roman"/>
          <w:sz w:val="24"/>
          <w:szCs w:val="24"/>
          <w:lang w:eastAsia="ru-RU"/>
        </w:rPr>
        <w:t>календарных</w:t>
      </w:r>
      <w:r w:rsidR="00321CEC" w:rsidRPr="00B8548D">
        <w:rPr>
          <w:rFonts w:ascii="Times New Roman" w:eastAsia="Times New Roman" w:hAnsi="Times New Roman" w:cs="Times New Roman"/>
          <w:sz w:val="24"/>
          <w:szCs w:val="24"/>
          <w:lang w:eastAsia="ru-RU"/>
        </w:rPr>
        <w:t xml:space="preserve"> дней с даты расторжения Договора</w:t>
      </w:r>
      <w:r w:rsidR="00FB02C5" w:rsidRPr="00B8548D">
        <w:rPr>
          <w:rFonts w:ascii="Times New Roman" w:eastAsia="Times New Roman" w:hAnsi="Times New Roman" w:cs="Times New Roman"/>
          <w:sz w:val="24"/>
          <w:szCs w:val="24"/>
          <w:lang w:eastAsia="ru-RU"/>
        </w:rPr>
        <w:t xml:space="preserve"> (истечения его срока)</w:t>
      </w:r>
      <w:r w:rsidR="00321CEC" w:rsidRPr="00B8548D">
        <w:rPr>
          <w:rFonts w:ascii="Times New Roman" w:eastAsia="Times New Roman" w:hAnsi="Times New Roman" w:cs="Times New Roman"/>
          <w:sz w:val="24"/>
          <w:szCs w:val="24"/>
          <w:lang w:eastAsia="ru-RU"/>
        </w:rPr>
        <w:t>.</w:t>
      </w:r>
    </w:p>
    <w:p w14:paraId="2AC69EFD" w14:textId="77777777" w:rsidR="00C43DEE" w:rsidRPr="004F37CB" w:rsidRDefault="00C43DEE" w:rsidP="004F37CB">
      <w:pPr>
        <w:pStyle w:val="a3"/>
        <w:shd w:val="clear" w:color="auto" w:fill="FFFFFF"/>
        <w:spacing w:after="0" w:line="240" w:lineRule="auto"/>
        <w:ind w:left="0" w:firstLine="567"/>
        <w:contextualSpacing w:val="0"/>
        <w:jc w:val="both"/>
        <w:rPr>
          <w:sz w:val="24"/>
          <w:szCs w:val="24"/>
          <w:lang w:eastAsia="ru-RU"/>
        </w:rPr>
      </w:pPr>
    </w:p>
    <w:p w14:paraId="43B3ADC5" w14:textId="7C5AA299" w:rsidR="00F876B5" w:rsidRPr="004F37CB" w:rsidRDefault="008F2132" w:rsidP="000E0A82">
      <w:pPr>
        <w:pStyle w:val="10"/>
        <w:numPr>
          <w:ilvl w:val="0"/>
          <w:numId w:val="20"/>
        </w:numPr>
        <w:spacing w:before="0" w:line="240" w:lineRule="auto"/>
        <w:ind w:left="0" w:firstLine="0"/>
        <w:jc w:val="center"/>
        <w:rPr>
          <w:lang w:eastAsia="ru-RU"/>
        </w:rPr>
      </w:pPr>
      <w:r w:rsidRPr="00B8548D">
        <w:rPr>
          <w:rFonts w:ascii="Times New Roman" w:eastAsia="Times New Roman" w:hAnsi="Times New Roman" w:cs="Times New Roman"/>
          <w:bCs w:val="0"/>
          <w:smallCaps/>
          <w:color w:val="auto"/>
          <w:sz w:val="24"/>
          <w:szCs w:val="24"/>
          <w:lang w:eastAsia="ru-RU"/>
        </w:rPr>
        <w:lastRenderedPageBreak/>
        <w:t>ОБСТОЯТЕЛЬСТВА НЕПРЕОДОЛИМОЙ СИЛЫ</w:t>
      </w:r>
      <w:r w:rsidR="00253870">
        <w:rPr>
          <w:rFonts w:ascii="Times New Roman" w:eastAsia="Times New Roman" w:hAnsi="Times New Roman" w:cs="Times New Roman"/>
          <w:bCs w:val="0"/>
          <w:smallCaps/>
          <w:color w:val="auto"/>
          <w:sz w:val="24"/>
          <w:szCs w:val="24"/>
          <w:lang w:eastAsia="ru-RU"/>
        </w:rPr>
        <w:br/>
      </w:r>
    </w:p>
    <w:p w14:paraId="232EC5B0" w14:textId="587F0803" w:rsidR="00A07CE0" w:rsidRPr="00B8548D" w:rsidRDefault="00885C3B">
      <w:pPr>
        <w:pStyle w:val="a3"/>
        <w:numPr>
          <w:ilvl w:val="1"/>
          <w:numId w:val="20"/>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Стороны освобождаются от ответственности</w:t>
      </w:r>
      <w:r w:rsidR="00A07CE0" w:rsidRPr="00B8548D">
        <w:rPr>
          <w:rFonts w:ascii="Times New Roman" w:eastAsia="Times New Roman" w:hAnsi="Times New Roman" w:cs="Times New Roman"/>
          <w:sz w:val="24"/>
          <w:szCs w:val="24"/>
          <w:lang w:eastAsia="ru-RU"/>
        </w:rPr>
        <w:t xml:space="preserve"> за полное или частичное невыполнение </w:t>
      </w:r>
      <w:r w:rsidR="00A506CE" w:rsidRPr="00B8548D">
        <w:rPr>
          <w:rFonts w:ascii="Times New Roman" w:eastAsia="Times New Roman" w:hAnsi="Times New Roman" w:cs="Times New Roman"/>
          <w:sz w:val="24"/>
          <w:szCs w:val="24"/>
          <w:lang w:eastAsia="ru-RU"/>
        </w:rPr>
        <w:t>о</w:t>
      </w:r>
      <w:r w:rsidR="00A07CE0" w:rsidRPr="00B8548D">
        <w:rPr>
          <w:rFonts w:ascii="Times New Roman" w:eastAsia="Times New Roman" w:hAnsi="Times New Roman" w:cs="Times New Roman"/>
          <w:sz w:val="24"/>
          <w:szCs w:val="24"/>
          <w:lang w:eastAsia="ru-RU"/>
        </w:rPr>
        <w:t>бязательств</w:t>
      </w:r>
      <w:r w:rsidR="00A506CE" w:rsidRPr="00B8548D">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B8548D">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B8548D">
        <w:rPr>
          <w:rFonts w:ascii="Times New Roman" w:eastAsia="Times New Roman" w:hAnsi="Times New Roman" w:cs="Times New Roman"/>
          <w:sz w:val="24"/>
          <w:szCs w:val="24"/>
          <w:lang w:eastAsia="ru-RU"/>
        </w:rPr>
        <w:t>, последствия</w:t>
      </w:r>
      <w:r w:rsidR="00A07CE0" w:rsidRPr="00B8548D">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B8548D">
        <w:rPr>
          <w:rFonts w:ascii="Times New Roman" w:eastAsia="Times New Roman" w:hAnsi="Times New Roman" w:cs="Times New Roman"/>
          <w:sz w:val="24"/>
          <w:szCs w:val="24"/>
          <w:lang w:eastAsia="ru-RU"/>
        </w:rPr>
        <w:t xml:space="preserve">исполнению обязательств по </w:t>
      </w:r>
      <w:r w:rsidR="00A07CE0" w:rsidRPr="00B8548D">
        <w:rPr>
          <w:rFonts w:ascii="Times New Roman" w:eastAsia="Times New Roman" w:hAnsi="Times New Roman" w:cs="Times New Roman"/>
          <w:sz w:val="24"/>
          <w:szCs w:val="24"/>
          <w:lang w:eastAsia="ru-RU"/>
        </w:rPr>
        <w:t>Договор</w:t>
      </w:r>
      <w:r w:rsidR="00A506CE" w:rsidRPr="00B8548D">
        <w:rPr>
          <w:rFonts w:ascii="Times New Roman" w:eastAsia="Times New Roman" w:hAnsi="Times New Roman" w:cs="Times New Roman"/>
          <w:sz w:val="24"/>
          <w:szCs w:val="24"/>
          <w:lang w:eastAsia="ru-RU"/>
        </w:rPr>
        <w:t>у</w:t>
      </w:r>
      <w:r w:rsidR="00A07CE0" w:rsidRPr="00B8548D">
        <w:rPr>
          <w:rFonts w:ascii="Times New Roman" w:eastAsia="Times New Roman" w:hAnsi="Times New Roman" w:cs="Times New Roman"/>
          <w:sz w:val="24"/>
          <w:szCs w:val="24"/>
          <w:lang w:eastAsia="ru-RU"/>
        </w:rPr>
        <w:t>.</w:t>
      </w:r>
    </w:p>
    <w:p w14:paraId="1EE44148" w14:textId="77777777" w:rsidR="00941148" w:rsidRPr="00B8548D" w:rsidRDefault="00A07CE0">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B8548D">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900384" w:rsidRPr="00B8548D">
        <w:rPr>
          <w:rFonts w:ascii="Times New Roman" w:eastAsia="Times New Roman" w:hAnsi="Times New Roman" w:cs="Times New Roman"/>
          <w:sz w:val="24"/>
          <w:szCs w:val="24"/>
          <w:lang w:eastAsia="ru-RU"/>
        </w:rPr>
        <w:t xml:space="preserve"> (включая, но не ограничиваясь)</w:t>
      </w:r>
      <w:r w:rsidRPr="00B8548D">
        <w:rPr>
          <w:rFonts w:ascii="Times New Roman" w:eastAsia="Times New Roman" w:hAnsi="Times New Roman" w:cs="Times New Roman"/>
          <w:sz w:val="24"/>
          <w:szCs w:val="24"/>
          <w:lang w:eastAsia="ru-RU"/>
        </w:rPr>
        <w:t xml:space="preserve">: </w:t>
      </w:r>
      <w:r w:rsidR="00A506CE" w:rsidRPr="00B8548D">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B8548D">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B8548D">
        <w:rPr>
          <w:rFonts w:ascii="Times New Roman" w:eastAsia="Times New Roman" w:hAnsi="Times New Roman" w:cs="Times New Roman"/>
          <w:sz w:val="24"/>
          <w:szCs w:val="24"/>
          <w:lang w:eastAsia="ru-RU"/>
        </w:rPr>
        <w:t>, акты органов государственной власти и управления</w:t>
      </w:r>
      <w:r w:rsidR="00A506CE" w:rsidRPr="00B8548D">
        <w:rPr>
          <w:rFonts w:ascii="Times New Roman" w:eastAsia="Times New Roman" w:hAnsi="Times New Roman" w:cs="Times New Roman"/>
          <w:sz w:val="24"/>
          <w:szCs w:val="24"/>
          <w:lang w:eastAsia="ru-RU"/>
        </w:rPr>
        <w:t>), а также иные чрезвычайные обстоятельства</w:t>
      </w:r>
      <w:r w:rsidRPr="00B8548D">
        <w:rPr>
          <w:rFonts w:ascii="Times New Roman" w:eastAsia="Times New Roman" w:hAnsi="Times New Roman" w:cs="Times New Roman"/>
          <w:sz w:val="24"/>
          <w:szCs w:val="24"/>
          <w:lang w:eastAsia="ru-RU"/>
        </w:rPr>
        <w:t xml:space="preserve">, препятствующие </w:t>
      </w:r>
      <w:r w:rsidR="00885C3B" w:rsidRPr="00B8548D">
        <w:rPr>
          <w:rFonts w:ascii="Times New Roman" w:eastAsia="Times New Roman" w:hAnsi="Times New Roman" w:cs="Times New Roman"/>
          <w:sz w:val="24"/>
          <w:szCs w:val="24"/>
          <w:lang w:eastAsia="ru-RU"/>
        </w:rPr>
        <w:t xml:space="preserve">надлежащему исполнению </w:t>
      </w:r>
      <w:r w:rsidRPr="00B8548D">
        <w:rPr>
          <w:rFonts w:ascii="Times New Roman" w:eastAsia="Times New Roman" w:hAnsi="Times New Roman" w:cs="Times New Roman"/>
          <w:sz w:val="24"/>
          <w:szCs w:val="24"/>
          <w:lang w:eastAsia="ru-RU"/>
        </w:rPr>
        <w:t>Сторонами своих обязательств по Договору</w:t>
      </w:r>
      <w:r w:rsidR="00A506CE" w:rsidRPr="00B8548D">
        <w:rPr>
          <w:rFonts w:ascii="Times New Roman" w:eastAsia="Times New Roman" w:hAnsi="Times New Roman" w:cs="Times New Roman"/>
          <w:sz w:val="24"/>
          <w:szCs w:val="24"/>
          <w:lang w:eastAsia="ru-RU"/>
        </w:rPr>
        <w:t>.</w:t>
      </w:r>
    </w:p>
    <w:p w14:paraId="692492D7" w14:textId="1766878D" w:rsidR="00A07CE0" w:rsidRPr="00B8548D" w:rsidRDefault="00A07CE0">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B8548D">
        <w:rPr>
          <w:rFonts w:ascii="Times New Roman" w:eastAsia="Times New Roman" w:hAnsi="Times New Roman" w:cs="Times New Roman"/>
          <w:sz w:val="24"/>
          <w:szCs w:val="24"/>
          <w:lang w:eastAsia="ru-RU"/>
        </w:rPr>
        <w:t xml:space="preserve">срок исполнения обязательств </w:t>
      </w:r>
      <w:r w:rsidRPr="00B8548D">
        <w:rPr>
          <w:rFonts w:ascii="Times New Roman" w:eastAsia="Times New Roman" w:hAnsi="Times New Roman" w:cs="Times New Roman"/>
          <w:sz w:val="24"/>
          <w:szCs w:val="24"/>
          <w:lang w:eastAsia="ru-RU"/>
        </w:rPr>
        <w:t xml:space="preserve">по </w:t>
      </w:r>
      <w:r w:rsidR="003D5218" w:rsidRPr="00B8548D">
        <w:rPr>
          <w:rFonts w:ascii="Times New Roman" w:eastAsia="Times New Roman" w:hAnsi="Times New Roman" w:cs="Times New Roman"/>
          <w:sz w:val="24"/>
          <w:szCs w:val="24"/>
          <w:lang w:eastAsia="ru-RU"/>
        </w:rPr>
        <w:t>Договору</w:t>
      </w:r>
      <w:r w:rsidRPr="00B8548D">
        <w:rPr>
          <w:rFonts w:ascii="Times New Roman" w:eastAsia="Times New Roman" w:hAnsi="Times New Roman" w:cs="Times New Roman"/>
          <w:sz w:val="24"/>
          <w:szCs w:val="24"/>
          <w:lang w:eastAsia="ru-RU"/>
        </w:rPr>
        <w:t xml:space="preserve"> </w:t>
      </w:r>
      <w:r w:rsidR="001763BC" w:rsidRPr="00B8548D">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1EF57218" w:rsidR="00A07CE0" w:rsidRPr="00B8548D" w:rsidRDefault="00A07CE0">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Сторона, </w:t>
      </w:r>
      <w:r w:rsidR="00F87C11" w:rsidRPr="00B8548D">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B8548D">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00726B" w:rsidRPr="00B8548D">
        <w:rPr>
          <w:rFonts w:ascii="Times New Roman" w:eastAsia="Times New Roman" w:hAnsi="Times New Roman" w:cs="Times New Roman"/>
          <w:sz w:val="24"/>
          <w:szCs w:val="24"/>
          <w:lang w:eastAsia="ru-RU"/>
        </w:rPr>
        <w:t>Т</w:t>
      </w:r>
      <w:r w:rsidR="00885C3B" w:rsidRPr="00B8548D">
        <w:rPr>
          <w:rFonts w:ascii="Times New Roman" w:eastAsia="Times New Roman" w:hAnsi="Times New Roman" w:cs="Times New Roman"/>
          <w:sz w:val="24"/>
          <w:szCs w:val="24"/>
          <w:lang w:eastAsia="ru-RU"/>
        </w:rPr>
        <w:t>рех</w:t>
      </w:r>
      <w:r w:rsidRPr="00B8548D">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B8548D">
        <w:rPr>
          <w:rFonts w:ascii="Times New Roman" w:eastAsia="Times New Roman" w:hAnsi="Times New Roman" w:cs="Times New Roman"/>
          <w:sz w:val="24"/>
          <w:szCs w:val="24"/>
          <w:lang w:eastAsia="ru-RU"/>
        </w:rPr>
        <w:t xml:space="preserve">дате и </w:t>
      </w:r>
      <w:r w:rsidRPr="00B8548D">
        <w:rPr>
          <w:rFonts w:ascii="Times New Roman" w:eastAsia="Times New Roman" w:hAnsi="Times New Roman" w:cs="Times New Roman"/>
          <w:sz w:val="24"/>
          <w:szCs w:val="24"/>
          <w:lang w:eastAsia="ru-RU"/>
        </w:rPr>
        <w:t>характере обстоятельств</w:t>
      </w:r>
      <w:r w:rsidR="00A506CE" w:rsidRPr="00B8548D">
        <w:rPr>
          <w:rFonts w:ascii="Times New Roman" w:eastAsia="Times New Roman" w:hAnsi="Times New Roman" w:cs="Times New Roman"/>
          <w:sz w:val="24"/>
          <w:szCs w:val="24"/>
          <w:lang w:eastAsia="ru-RU"/>
        </w:rPr>
        <w:t xml:space="preserve"> непреодолимой силы</w:t>
      </w:r>
      <w:r w:rsidRPr="00B8548D">
        <w:rPr>
          <w:rFonts w:ascii="Times New Roman" w:eastAsia="Times New Roman" w:hAnsi="Times New Roman" w:cs="Times New Roman"/>
          <w:sz w:val="24"/>
          <w:szCs w:val="24"/>
          <w:lang w:eastAsia="ru-RU"/>
        </w:rPr>
        <w:t xml:space="preserve">, </w:t>
      </w:r>
      <w:r w:rsidR="00A506CE" w:rsidRPr="00B8548D">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B8548D">
        <w:rPr>
          <w:rFonts w:ascii="Times New Roman" w:eastAsia="Times New Roman" w:hAnsi="Times New Roman" w:cs="Times New Roman"/>
          <w:sz w:val="24"/>
          <w:szCs w:val="24"/>
          <w:lang w:eastAsia="ru-RU"/>
        </w:rPr>
        <w:t xml:space="preserve">а также официальные документы, </w:t>
      </w:r>
      <w:r w:rsidR="002D4AAC" w:rsidRPr="00B8548D">
        <w:rPr>
          <w:rFonts w:ascii="Times New Roman" w:eastAsia="Times New Roman" w:hAnsi="Times New Roman" w:cs="Times New Roman"/>
          <w:sz w:val="24"/>
          <w:szCs w:val="24"/>
          <w:lang w:eastAsia="ru-RU"/>
        </w:rPr>
        <w:t xml:space="preserve">удостоверяющие наличие этих обстоятельств, </w:t>
      </w:r>
      <w:r w:rsidRPr="00B8548D">
        <w:rPr>
          <w:rFonts w:ascii="Times New Roman" w:eastAsia="Times New Roman" w:hAnsi="Times New Roman" w:cs="Times New Roman"/>
          <w:sz w:val="24"/>
          <w:szCs w:val="24"/>
          <w:lang w:eastAsia="ru-RU"/>
        </w:rPr>
        <w:t>подтв</w:t>
      </w:r>
      <w:r w:rsidR="002D4AAC" w:rsidRPr="00B8548D">
        <w:rPr>
          <w:rFonts w:ascii="Times New Roman" w:eastAsia="Times New Roman" w:hAnsi="Times New Roman" w:cs="Times New Roman"/>
          <w:sz w:val="24"/>
          <w:szCs w:val="24"/>
          <w:lang w:eastAsia="ru-RU"/>
        </w:rPr>
        <w:t>ержденные уполномоченным органом в установленном законодательством порядке.</w:t>
      </w:r>
    </w:p>
    <w:p w14:paraId="33F6F1CD" w14:textId="77777777" w:rsidR="00194E4B" w:rsidRPr="00B8548D" w:rsidRDefault="00A07CE0">
      <w:pPr>
        <w:pStyle w:val="a3"/>
        <w:numPr>
          <w:ilvl w:val="1"/>
          <w:numId w:val="20"/>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Не уведомление или несвоевременное уведомление о наступлении обстоятельств непреодолимой силы при невозможности выполнить свои </w:t>
      </w:r>
      <w:r w:rsidR="001763BC" w:rsidRPr="00B8548D">
        <w:rPr>
          <w:rFonts w:ascii="Times New Roman" w:eastAsia="Times New Roman" w:hAnsi="Times New Roman" w:cs="Times New Roman"/>
          <w:sz w:val="24"/>
          <w:szCs w:val="24"/>
          <w:lang w:eastAsia="ru-RU"/>
        </w:rPr>
        <w:t>обязательства</w:t>
      </w:r>
      <w:r w:rsidRPr="00B8548D">
        <w:rPr>
          <w:rFonts w:ascii="Times New Roman" w:eastAsia="Times New Roman" w:hAnsi="Times New Roman" w:cs="Times New Roman"/>
          <w:sz w:val="24"/>
          <w:szCs w:val="24"/>
          <w:lang w:eastAsia="ru-RU"/>
        </w:rPr>
        <w:t xml:space="preserve"> по Договору лишает сторону ссылаться на такие обстоятельства как на основание освобождения от ответственности.</w:t>
      </w:r>
    </w:p>
    <w:p w14:paraId="7F11C5B1" w14:textId="77777777" w:rsidR="00194E4B" w:rsidRPr="00B8548D" w:rsidRDefault="00A07CE0">
      <w:pPr>
        <w:pStyle w:val="a3"/>
        <w:numPr>
          <w:ilvl w:val="1"/>
          <w:numId w:val="20"/>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Если наступившие обстоятельств непреодолимой силы и их последствия продолжают действовать более </w:t>
      </w:r>
      <w:r w:rsidR="00DF27E8" w:rsidRPr="00B8548D">
        <w:rPr>
          <w:rFonts w:ascii="Times New Roman" w:eastAsia="Times New Roman" w:hAnsi="Times New Roman" w:cs="Times New Roman"/>
          <w:sz w:val="24"/>
          <w:szCs w:val="24"/>
          <w:lang w:eastAsia="ru-RU"/>
        </w:rPr>
        <w:t>2 (Д</w:t>
      </w:r>
      <w:r w:rsidRPr="00B8548D">
        <w:rPr>
          <w:rFonts w:ascii="Times New Roman" w:eastAsia="Times New Roman" w:hAnsi="Times New Roman" w:cs="Times New Roman"/>
          <w:sz w:val="24"/>
          <w:szCs w:val="24"/>
          <w:lang w:eastAsia="ru-RU"/>
        </w:rPr>
        <w:t>вух</w:t>
      </w:r>
      <w:r w:rsidR="00DF27E8" w:rsidRPr="00B8548D">
        <w:rPr>
          <w:rFonts w:ascii="Times New Roman" w:eastAsia="Times New Roman" w:hAnsi="Times New Roman" w:cs="Times New Roman"/>
          <w:sz w:val="24"/>
          <w:szCs w:val="24"/>
          <w:lang w:eastAsia="ru-RU"/>
        </w:rPr>
        <w:t>)</w:t>
      </w:r>
      <w:r w:rsidRPr="00B8548D">
        <w:rPr>
          <w:rFonts w:ascii="Times New Roman" w:eastAsia="Times New Roman" w:hAnsi="Times New Roman" w:cs="Times New Roman"/>
          <w:sz w:val="24"/>
          <w:szCs w:val="24"/>
          <w:lang w:eastAsia="ru-RU"/>
        </w:rPr>
        <w:t xml:space="preserve"> месяцев, Стороны проводят дополнительные переговоры для выявления приемлемых альтернативных способов исполнения Договора.</w:t>
      </w:r>
    </w:p>
    <w:p w14:paraId="3F4B924F" w14:textId="047F02E4" w:rsidR="00145BDC" w:rsidRPr="00B8548D" w:rsidRDefault="00A07CE0">
      <w:pPr>
        <w:pStyle w:val="a3"/>
        <w:numPr>
          <w:ilvl w:val="1"/>
          <w:numId w:val="20"/>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DF27E8" w:rsidRPr="00B8548D">
        <w:rPr>
          <w:rFonts w:ascii="Times New Roman" w:eastAsia="Times New Roman" w:hAnsi="Times New Roman" w:cs="Times New Roman"/>
          <w:sz w:val="24"/>
          <w:szCs w:val="24"/>
          <w:lang w:eastAsia="ru-RU"/>
        </w:rPr>
        <w:t>Д</w:t>
      </w:r>
      <w:r w:rsidRPr="00B8548D">
        <w:rPr>
          <w:rFonts w:ascii="Times New Roman" w:eastAsia="Times New Roman" w:hAnsi="Times New Roman" w:cs="Times New Roman"/>
          <w:sz w:val="24"/>
          <w:szCs w:val="24"/>
          <w:lang w:eastAsia="ru-RU"/>
        </w:rPr>
        <w:t>оговор без обращения в суд, уведомив об этом другую Сторону, при условии полного взаиморасчета по исполненным обязательствам.</w:t>
      </w:r>
    </w:p>
    <w:p w14:paraId="1E97CE45" w14:textId="77777777" w:rsidR="00C43DEE" w:rsidRPr="004F37CB" w:rsidRDefault="00C43DEE" w:rsidP="004F37CB">
      <w:pPr>
        <w:pStyle w:val="a3"/>
        <w:shd w:val="clear" w:color="auto" w:fill="FFFFFF"/>
        <w:spacing w:after="0" w:line="240" w:lineRule="auto"/>
        <w:ind w:left="567"/>
        <w:jc w:val="both"/>
        <w:rPr>
          <w:rFonts w:ascii="Times New Roman" w:eastAsia="Times New Roman" w:hAnsi="Times New Roman" w:cs="Times New Roman"/>
          <w:sz w:val="24"/>
          <w:szCs w:val="24"/>
          <w:lang w:eastAsia="ru-RU"/>
        </w:rPr>
      </w:pPr>
    </w:p>
    <w:p w14:paraId="26998BF8" w14:textId="5B9D496A" w:rsidR="00F876B5" w:rsidRPr="004F37CB" w:rsidRDefault="008F2132" w:rsidP="000E0A82">
      <w:pPr>
        <w:pStyle w:val="10"/>
        <w:numPr>
          <w:ilvl w:val="0"/>
          <w:numId w:val="20"/>
        </w:numPr>
        <w:spacing w:before="0" w:line="240" w:lineRule="auto"/>
        <w:ind w:left="0" w:firstLine="0"/>
        <w:jc w:val="center"/>
        <w:rPr>
          <w:lang w:eastAsia="ru-RU"/>
        </w:rPr>
      </w:pPr>
      <w:r w:rsidRPr="00B8548D">
        <w:rPr>
          <w:rFonts w:ascii="Times New Roman" w:eastAsia="Times New Roman" w:hAnsi="Times New Roman" w:cs="Times New Roman"/>
          <w:bCs w:val="0"/>
          <w:smallCaps/>
          <w:color w:val="auto"/>
          <w:sz w:val="24"/>
          <w:szCs w:val="24"/>
          <w:lang w:eastAsia="ru-RU"/>
        </w:rPr>
        <w:t>ПОРЯДОК УРЕГУЛИРОВАНИЯ СПОРОВ</w:t>
      </w:r>
      <w:r w:rsidR="000E0A82">
        <w:rPr>
          <w:rFonts w:ascii="Times New Roman" w:eastAsia="Times New Roman" w:hAnsi="Times New Roman" w:cs="Times New Roman"/>
          <w:bCs w:val="0"/>
          <w:smallCaps/>
          <w:color w:val="auto"/>
          <w:sz w:val="24"/>
          <w:szCs w:val="24"/>
          <w:lang w:eastAsia="ru-RU"/>
        </w:rPr>
        <w:br/>
      </w:r>
    </w:p>
    <w:p w14:paraId="382DB7DA" w14:textId="77777777" w:rsidR="00194E4B" w:rsidRPr="00B8548D" w:rsidRDefault="00A07CE0">
      <w:pPr>
        <w:pStyle w:val="a3"/>
        <w:numPr>
          <w:ilvl w:val="1"/>
          <w:numId w:val="20"/>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B8548D">
        <w:rPr>
          <w:rFonts w:ascii="Times New Roman" w:eastAsia="Times New Roman" w:hAnsi="Times New Roman" w:cs="Times New Roman"/>
          <w:sz w:val="24"/>
          <w:szCs w:val="24"/>
          <w:lang w:eastAsia="ru-RU"/>
        </w:rPr>
        <w:t xml:space="preserve">путем </w:t>
      </w:r>
      <w:r w:rsidR="00900384" w:rsidRPr="00B8548D">
        <w:rPr>
          <w:rFonts w:ascii="Times New Roman" w:eastAsia="Times New Roman" w:hAnsi="Times New Roman" w:cs="Times New Roman"/>
          <w:sz w:val="24"/>
          <w:szCs w:val="24"/>
          <w:lang w:eastAsia="ru-RU"/>
        </w:rPr>
        <w:t xml:space="preserve">проведения </w:t>
      </w:r>
      <w:r w:rsidR="00652DF6" w:rsidRPr="00B8548D">
        <w:rPr>
          <w:rFonts w:ascii="Times New Roman" w:eastAsia="Times New Roman" w:hAnsi="Times New Roman" w:cs="Times New Roman"/>
          <w:sz w:val="24"/>
          <w:szCs w:val="24"/>
          <w:lang w:eastAsia="ru-RU"/>
        </w:rPr>
        <w:t>переговоров.</w:t>
      </w:r>
    </w:p>
    <w:p w14:paraId="6D87B7BA" w14:textId="3D5CA24D" w:rsidR="00A07CE0" w:rsidRPr="00B8548D" w:rsidRDefault="00A07CE0">
      <w:pPr>
        <w:pStyle w:val="a3"/>
        <w:numPr>
          <w:ilvl w:val="1"/>
          <w:numId w:val="20"/>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w:t>
      </w:r>
      <w:r w:rsidR="00F03C3F"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претензионном порядке.</w:t>
      </w:r>
    </w:p>
    <w:p w14:paraId="779BB5EE" w14:textId="6DFE6E68" w:rsidR="00194E4B" w:rsidRPr="00B8548D" w:rsidRDefault="00A07CE0">
      <w:pPr>
        <w:pStyle w:val="a3"/>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B8548D">
        <w:rPr>
          <w:rFonts w:ascii="Times New Roman" w:eastAsia="Times New Roman" w:hAnsi="Times New Roman" w:cs="Times New Roman"/>
          <w:sz w:val="24"/>
          <w:szCs w:val="24"/>
          <w:lang w:eastAsia="ru-RU"/>
        </w:rPr>
        <w:t xml:space="preserve"> за подписью уполномоченного лица</w:t>
      </w:r>
      <w:r w:rsidRPr="00B8548D">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274C41" w:rsidRPr="00B8548D">
        <w:rPr>
          <w:rFonts w:ascii="Times New Roman" w:eastAsia="Times New Roman" w:hAnsi="Times New Roman" w:cs="Times New Roman"/>
          <w:sz w:val="24"/>
          <w:szCs w:val="24"/>
          <w:lang w:eastAsia="ru-RU"/>
        </w:rPr>
        <w:t>ответ, по существу,</w:t>
      </w:r>
      <w:r w:rsidRPr="00B8548D">
        <w:rPr>
          <w:rFonts w:ascii="Times New Roman" w:eastAsia="Times New Roman" w:hAnsi="Times New Roman" w:cs="Times New Roman"/>
          <w:sz w:val="24"/>
          <w:szCs w:val="24"/>
          <w:lang w:eastAsia="ru-RU"/>
        </w:rPr>
        <w:t xml:space="preserve"> в срок, не превышающий </w:t>
      </w:r>
      <w:r w:rsidR="001B42AC" w:rsidRPr="00B8548D">
        <w:rPr>
          <w:rFonts w:ascii="Times New Roman" w:eastAsia="Times New Roman" w:hAnsi="Times New Roman" w:cs="Times New Roman"/>
          <w:sz w:val="24"/>
          <w:szCs w:val="24"/>
          <w:lang w:eastAsia="ru-RU"/>
        </w:rPr>
        <w:t xml:space="preserve">10 </w:t>
      </w:r>
      <w:r w:rsidRPr="00B8548D">
        <w:rPr>
          <w:rFonts w:ascii="Times New Roman" w:eastAsia="Times New Roman" w:hAnsi="Times New Roman" w:cs="Times New Roman"/>
          <w:sz w:val="24"/>
          <w:szCs w:val="24"/>
          <w:lang w:eastAsia="ru-RU"/>
        </w:rPr>
        <w:t>(</w:t>
      </w:r>
      <w:r w:rsidR="001B42AC" w:rsidRPr="00B8548D">
        <w:rPr>
          <w:rFonts w:ascii="Times New Roman" w:eastAsia="Times New Roman" w:hAnsi="Times New Roman" w:cs="Times New Roman"/>
          <w:sz w:val="24"/>
          <w:szCs w:val="24"/>
          <w:lang w:eastAsia="ru-RU"/>
        </w:rPr>
        <w:t>Десяти</w:t>
      </w:r>
      <w:r w:rsidRPr="00B8548D">
        <w:rPr>
          <w:rFonts w:ascii="Times New Roman" w:eastAsia="Times New Roman" w:hAnsi="Times New Roman" w:cs="Times New Roman"/>
          <w:sz w:val="24"/>
          <w:szCs w:val="24"/>
          <w:lang w:eastAsia="ru-RU"/>
        </w:rPr>
        <w:t>) календарных дней с даты е</w:t>
      </w:r>
      <w:r w:rsidR="00FD3A45" w:rsidRPr="00B8548D">
        <w:rPr>
          <w:rFonts w:ascii="Times New Roman" w:eastAsia="Times New Roman" w:hAnsi="Times New Roman" w:cs="Times New Roman"/>
          <w:sz w:val="24"/>
          <w:szCs w:val="24"/>
          <w:lang w:eastAsia="ru-RU"/>
        </w:rPr>
        <w:t>е</w:t>
      </w:r>
      <w:r w:rsidRPr="00B8548D">
        <w:rPr>
          <w:rFonts w:ascii="Times New Roman" w:eastAsia="Times New Roman" w:hAnsi="Times New Roman" w:cs="Times New Roman"/>
          <w:sz w:val="24"/>
          <w:szCs w:val="24"/>
          <w:lang w:eastAsia="ru-RU"/>
        </w:rPr>
        <w:t xml:space="preserve"> получения Стороной. </w:t>
      </w:r>
    </w:p>
    <w:p w14:paraId="1483595D" w14:textId="71FFA64C" w:rsidR="00FB5DCB" w:rsidRPr="00B8548D" w:rsidRDefault="00FB5DCB">
      <w:pPr>
        <w:pStyle w:val="a3"/>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Направляемая претензия (в случае финансовых требований) должна содержать расчет</w:t>
      </w:r>
      <w:r w:rsidR="00224327" w:rsidRPr="00B8548D">
        <w:rPr>
          <w:rFonts w:ascii="Times New Roman" w:eastAsia="Times New Roman" w:hAnsi="Times New Roman" w:cs="Times New Roman"/>
          <w:sz w:val="24"/>
          <w:szCs w:val="24"/>
          <w:lang w:eastAsia="ru-RU"/>
        </w:rPr>
        <w:t xml:space="preserve"> требуемой </w:t>
      </w:r>
      <w:r w:rsidRPr="00B8548D">
        <w:rPr>
          <w:rFonts w:ascii="Times New Roman" w:eastAsia="Times New Roman" w:hAnsi="Times New Roman" w:cs="Times New Roman"/>
          <w:sz w:val="24"/>
          <w:szCs w:val="24"/>
          <w:lang w:eastAsia="ru-RU"/>
        </w:rPr>
        <w:t>суммы, расчет суммы штрафов, пеней и других мер ответственности</w:t>
      </w:r>
      <w:r w:rsidR="00900384" w:rsidRPr="00B8548D">
        <w:rPr>
          <w:rFonts w:ascii="Times New Roman" w:eastAsia="Times New Roman" w:hAnsi="Times New Roman" w:cs="Times New Roman"/>
          <w:sz w:val="24"/>
          <w:szCs w:val="24"/>
          <w:lang w:eastAsia="ru-RU"/>
        </w:rPr>
        <w:t xml:space="preserve">, предусмотренных законодательством Российской Федерации. </w:t>
      </w:r>
    </w:p>
    <w:p w14:paraId="0E07F1E5" w14:textId="326C7A15" w:rsidR="00FB5DCB" w:rsidRPr="00B8548D" w:rsidRDefault="00FB5DCB">
      <w:pPr>
        <w:shd w:val="clear" w:color="auto" w:fill="FFFFFF"/>
        <w:tabs>
          <w:tab w:val="left" w:pos="851"/>
        </w:tabs>
        <w:spacing w:after="0" w:line="240" w:lineRule="auto"/>
        <w:ind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lastRenderedPageBreak/>
        <w:t>В случае направления претензии без указанной информации и документов претензия считается не</w:t>
      </w:r>
      <w:r w:rsidR="00C72F96"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направленной, а досудебный порядок – не соблюденным.</w:t>
      </w:r>
    </w:p>
    <w:p w14:paraId="0889EF9C" w14:textId="179E8C3E" w:rsidR="00145BDC" w:rsidRPr="00B8548D" w:rsidRDefault="00A07CE0">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В случае невыполнения Сторонами своих обязательств и не достижения взаимного согласия споры по Договору </w:t>
      </w:r>
      <w:r w:rsidR="001B42AC" w:rsidRPr="00B8548D">
        <w:rPr>
          <w:rFonts w:ascii="Times New Roman" w:eastAsia="Times New Roman" w:hAnsi="Times New Roman" w:cs="Times New Roman"/>
          <w:sz w:val="24"/>
          <w:szCs w:val="24"/>
          <w:lang w:eastAsia="ru-RU"/>
        </w:rPr>
        <w:t xml:space="preserve">подлежат передаче на разрешение </w:t>
      </w:r>
      <w:r w:rsidRPr="00B8548D">
        <w:rPr>
          <w:rFonts w:ascii="Times New Roman" w:eastAsia="Times New Roman" w:hAnsi="Times New Roman" w:cs="Times New Roman"/>
          <w:sz w:val="24"/>
          <w:szCs w:val="24"/>
          <w:lang w:eastAsia="ru-RU"/>
        </w:rPr>
        <w:t xml:space="preserve">в </w:t>
      </w:r>
      <w:r w:rsidR="001B42AC" w:rsidRPr="00B8548D">
        <w:rPr>
          <w:rFonts w:ascii="Times New Roman" w:eastAsia="Times New Roman" w:hAnsi="Times New Roman" w:cs="Times New Roman"/>
          <w:sz w:val="24"/>
          <w:szCs w:val="24"/>
          <w:lang w:eastAsia="ru-RU"/>
        </w:rPr>
        <w:t xml:space="preserve">Арбитражный </w:t>
      </w:r>
      <w:r w:rsidRPr="00B8548D">
        <w:rPr>
          <w:rFonts w:ascii="Times New Roman" w:eastAsia="Times New Roman" w:hAnsi="Times New Roman" w:cs="Times New Roman"/>
          <w:sz w:val="24"/>
          <w:szCs w:val="24"/>
          <w:lang w:eastAsia="ru-RU"/>
        </w:rPr>
        <w:t>суд города Москвы</w:t>
      </w:r>
      <w:r w:rsidR="007C4FB2" w:rsidRPr="00B8548D">
        <w:rPr>
          <w:rFonts w:ascii="Times New Roman" w:eastAsia="Times New Roman" w:hAnsi="Times New Roman" w:cs="Times New Roman"/>
          <w:sz w:val="24"/>
          <w:szCs w:val="24"/>
          <w:lang w:eastAsia="ru-RU"/>
        </w:rPr>
        <w:t>.</w:t>
      </w:r>
    </w:p>
    <w:p w14:paraId="2CEED05F" w14:textId="77777777" w:rsidR="00C43DEE" w:rsidRPr="004F37CB" w:rsidRDefault="00C43DEE" w:rsidP="004F37CB">
      <w:pPr>
        <w:pStyle w:val="a3"/>
        <w:shd w:val="clear" w:color="auto" w:fill="FFFFFF"/>
        <w:spacing w:after="0" w:line="240" w:lineRule="auto"/>
        <w:ind w:left="567"/>
        <w:contextualSpacing w:val="0"/>
        <w:jc w:val="both"/>
        <w:rPr>
          <w:rFonts w:ascii="Times New Roman" w:eastAsia="Times New Roman" w:hAnsi="Times New Roman" w:cs="Times New Roman"/>
          <w:sz w:val="24"/>
          <w:szCs w:val="24"/>
          <w:lang w:eastAsia="ru-RU"/>
        </w:rPr>
      </w:pPr>
    </w:p>
    <w:p w14:paraId="2E31D0D1" w14:textId="67BE2E9E" w:rsidR="00A07CE0" w:rsidRDefault="008F2132" w:rsidP="004F37CB">
      <w:pPr>
        <w:pStyle w:val="a3"/>
        <w:numPr>
          <w:ilvl w:val="0"/>
          <w:numId w:val="20"/>
        </w:numPr>
        <w:shd w:val="clear" w:color="auto" w:fill="FFFFFF"/>
        <w:spacing w:after="0" w:line="240" w:lineRule="auto"/>
        <w:ind w:left="0" w:firstLine="0"/>
        <w:contextualSpacing w:val="0"/>
        <w:jc w:val="center"/>
        <w:rPr>
          <w:rFonts w:ascii="Times New Roman" w:eastAsia="Times New Roman" w:hAnsi="Times New Roman" w:cs="Times New Roman"/>
          <w:b/>
          <w:bCs/>
          <w:smallCaps/>
          <w:sz w:val="24"/>
          <w:szCs w:val="24"/>
          <w:lang w:eastAsia="ru-RU"/>
        </w:rPr>
      </w:pPr>
      <w:r w:rsidRPr="00B8548D">
        <w:rPr>
          <w:rFonts w:ascii="Times New Roman" w:eastAsia="Times New Roman" w:hAnsi="Times New Roman" w:cs="Times New Roman"/>
          <w:b/>
          <w:bCs/>
          <w:smallCaps/>
          <w:sz w:val="24"/>
          <w:szCs w:val="24"/>
          <w:lang w:eastAsia="ru-RU"/>
        </w:rPr>
        <w:t>СРОК ДЕЙСТВИЯ, ПОРЯДОК ИЗМЕНЕНИЯ ДОГОВОРА</w:t>
      </w:r>
    </w:p>
    <w:p w14:paraId="060F4A21" w14:textId="77777777" w:rsidR="00F876B5" w:rsidRPr="00B8548D" w:rsidRDefault="00F876B5" w:rsidP="004F37CB">
      <w:pPr>
        <w:pStyle w:val="a3"/>
        <w:shd w:val="clear" w:color="auto" w:fill="FFFFFF"/>
        <w:spacing w:after="0" w:line="240" w:lineRule="auto"/>
        <w:ind w:left="0"/>
        <w:contextualSpacing w:val="0"/>
        <w:rPr>
          <w:rFonts w:ascii="Times New Roman" w:eastAsia="Times New Roman" w:hAnsi="Times New Roman" w:cs="Times New Roman"/>
          <w:b/>
          <w:bCs/>
          <w:smallCaps/>
          <w:sz w:val="24"/>
          <w:szCs w:val="24"/>
          <w:lang w:eastAsia="ru-RU"/>
        </w:rPr>
      </w:pPr>
    </w:p>
    <w:p w14:paraId="05EDF9D6" w14:textId="59C07C4D" w:rsidR="00194E4B" w:rsidRPr="00B8548D" w:rsidRDefault="00A07CE0">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C72F96" w:rsidRPr="00B8548D">
        <w:rPr>
          <w:rFonts w:ascii="Times New Roman" w:eastAsia="Times New Roman" w:hAnsi="Times New Roman" w:cs="Times New Roman"/>
          <w:sz w:val="24"/>
          <w:szCs w:val="24"/>
          <w:lang w:eastAsia="ru-RU"/>
        </w:rPr>
        <w:t>до</w:t>
      </w:r>
      <w:r w:rsidRPr="00B8548D">
        <w:rPr>
          <w:rFonts w:ascii="Times New Roman" w:eastAsia="Times New Roman" w:hAnsi="Times New Roman" w:cs="Times New Roman"/>
          <w:sz w:val="24"/>
          <w:szCs w:val="24"/>
          <w:lang w:eastAsia="ru-RU"/>
        </w:rPr>
        <w:t xml:space="preserve"> </w:t>
      </w:r>
      <w:bookmarkStart w:id="16" w:name="_Hlk500858975"/>
      <w:r w:rsidR="00974837">
        <w:rPr>
          <w:rFonts w:ascii="Times New Roman" w:eastAsia="Times New Roman" w:hAnsi="Times New Roman" w:cs="Times New Roman"/>
          <w:sz w:val="24"/>
          <w:szCs w:val="24"/>
          <w:lang w:eastAsia="ru-RU"/>
        </w:rPr>
        <w:t>31.01.2026</w:t>
      </w:r>
      <w:r w:rsidR="00595733" w:rsidRPr="00B8548D">
        <w:rPr>
          <w:rFonts w:ascii="Times New Roman" w:eastAsia="Times New Roman" w:hAnsi="Times New Roman" w:cs="Times New Roman"/>
          <w:sz w:val="24"/>
          <w:szCs w:val="24"/>
          <w:lang w:eastAsia="ru-RU"/>
        </w:rPr>
        <w:t xml:space="preserve"> </w:t>
      </w:r>
    </w:p>
    <w:p w14:paraId="2DD403BE" w14:textId="3876EED4" w:rsidR="00145BDC" w:rsidRPr="00B8548D" w:rsidRDefault="00A07CE0">
      <w:pPr>
        <w:pStyle w:val="a3"/>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16"/>
      <w:r w:rsidR="00F87C11" w:rsidRPr="00B8548D">
        <w:rPr>
          <w:rFonts w:ascii="Times New Roman" w:eastAsia="Times New Roman" w:hAnsi="Times New Roman" w:cs="Times New Roman"/>
          <w:sz w:val="24"/>
          <w:szCs w:val="24"/>
          <w:lang w:eastAsia="ru-RU"/>
        </w:rPr>
        <w:t>Все изменения и дополнения</w:t>
      </w:r>
      <w:r w:rsidR="00FA7665" w:rsidRPr="00B8548D">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 любой из Сторон,</w:t>
      </w:r>
      <w:r w:rsidR="00F87C11" w:rsidRPr="00B8548D">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397186AE" w14:textId="77777777" w:rsidR="00C43DEE" w:rsidRPr="004F37CB" w:rsidRDefault="00C43DEE" w:rsidP="004F37CB">
      <w:pPr>
        <w:pStyle w:val="a3"/>
        <w:shd w:val="clear" w:color="auto" w:fill="FFFFFF"/>
        <w:spacing w:after="0" w:line="240" w:lineRule="auto"/>
        <w:ind w:left="567"/>
        <w:contextualSpacing w:val="0"/>
        <w:jc w:val="both"/>
        <w:rPr>
          <w:rFonts w:ascii="Times New Roman" w:eastAsia="Times New Roman" w:hAnsi="Times New Roman" w:cs="Times New Roman"/>
          <w:sz w:val="24"/>
          <w:szCs w:val="24"/>
          <w:lang w:eastAsia="ru-RU"/>
        </w:rPr>
      </w:pPr>
    </w:p>
    <w:p w14:paraId="5EAFAAFE" w14:textId="069ABF60" w:rsidR="007039A4" w:rsidRDefault="008F2132" w:rsidP="004F37CB">
      <w:pPr>
        <w:pStyle w:val="a3"/>
        <w:numPr>
          <w:ilvl w:val="0"/>
          <w:numId w:val="20"/>
        </w:numPr>
        <w:shd w:val="clear" w:color="auto" w:fill="FFFFFF"/>
        <w:spacing w:after="0" w:line="240" w:lineRule="auto"/>
        <w:ind w:left="0" w:firstLine="0"/>
        <w:contextualSpacing w:val="0"/>
        <w:jc w:val="center"/>
        <w:rPr>
          <w:rFonts w:ascii="Times New Roman" w:eastAsia="Times New Roman" w:hAnsi="Times New Roman" w:cs="Times New Roman"/>
          <w:b/>
          <w:bCs/>
          <w:smallCaps/>
          <w:sz w:val="24"/>
          <w:szCs w:val="24"/>
          <w:lang w:eastAsia="ru-RU"/>
        </w:rPr>
      </w:pPr>
      <w:r w:rsidRPr="00B8548D">
        <w:rPr>
          <w:rFonts w:ascii="Times New Roman" w:eastAsia="Times New Roman" w:hAnsi="Times New Roman" w:cs="Times New Roman"/>
          <w:b/>
          <w:bCs/>
          <w:smallCaps/>
          <w:sz w:val="24"/>
          <w:szCs w:val="24"/>
          <w:lang w:eastAsia="ru-RU"/>
        </w:rPr>
        <w:t>ЗАВЕРЕНИЯ ОБ ОБСТОЯТЕЛЬСТВАХ</w:t>
      </w:r>
    </w:p>
    <w:p w14:paraId="79AC72D4" w14:textId="77777777" w:rsidR="00F876B5" w:rsidRPr="00B8548D" w:rsidRDefault="00F876B5" w:rsidP="004F37CB">
      <w:pPr>
        <w:pStyle w:val="a3"/>
        <w:shd w:val="clear" w:color="auto" w:fill="FFFFFF"/>
        <w:spacing w:after="0" w:line="240" w:lineRule="auto"/>
        <w:ind w:left="0"/>
        <w:contextualSpacing w:val="0"/>
        <w:rPr>
          <w:rFonts w:ascii="Times New Roman" w:eastAsia="Times New Roman" w:hAnsi="Times New Roman" w:cs="Times New Roman"/>
          <w:b/>
          <w:bCs/>
          <w:smallCaps/>
          <w:sz w:val="24"/>
          <w:szCs w:val="24"/>
          <w:lang w:eastAsia="ru-RU"/>
        </w:rPr>
      </w:pPr>
    </w:p>
    <w:p w14:paraId="4594FEBA" w14:textId="4F32D070" w:rsidR="003D1806" w:rsidRPr="00B8548D" w:rsidRDefault="003D1806">
      <w:pPr>
        <w:widowControl w:val="0"/>
        <w:spacing w:after="0" w:line="240" w:lineRule="auto"/>
        <w:ind w:firstLine="567"/>
        <w:jc w:val="both"/>
        <w:rPr>
          <w:rFonts w:ascii="Times New Roman" w:hAnsi="Times New Roman" w:cs="Times New Roman"/>
          <w:sz w:val="24"/>
          <w:szCs w:val="24"/>
        </w:rPr>
      </w:pPr>
      <w:bookmarkStart w:id="17" w:name="_Hlk174979805"/>
      <w:bookmarkStart w:id="18" w:name="_Hlk174613825"/>
      <w:r w:rsidRPr="00B8548D">
        <w:rPr>
          <w:rFonts w:ascii="Times New Roman" w:hAnsi="Times New Roman" w:cs="Times New Roman"/>
          <w:sz w:val="24"/>
          <w:szCs w:val="24"/>
        </w:rPr>
        <w:t xml:space="preserve">13.1. </w:t>
      </w:r>
      <w:r w:rsidR="00FD3704" w:rsidRPr="00B8548D">
        <w:rPr>
          <w:rFonts w:ascii="Times New Roman" w:hAnsi="Times New Roman" w:cs="Times New Roman"/>
          <w:sz w:val="24"/>
          <w:szCs w:val="24"/>
        </w:rPr>
        <w:t xml:space="preserve">Каждая из </w:t>
      </w:r>
      <w:r w:rsidR="00CE67FA" w:rsidRPr="00B8548D">
        <w:rPr>
          <w:rFonts w:ascii="Times New Roman" w:hAnsi="Times New Roman" w:cs="Times New Roman"/>
          <w:sz w:val="24"/>
          <w:szCs w:val="24"/>
        </w:rPr>
        <w:t>Сторон</w:t>
      </w:r>
      <w:r w:rsidRPr="00B8548D">
        <w:rPr>
          <w:rFonts w:ascii="Times New Roman" w:hAnsi="Times New Roman" w:cs="Times New Roman"/>
          <w:sz w:val="24"/>
          <w:szCs w:val="24"/>
        </w:rPr>
        <w:t xml:space="preserve"> гарантиру</w:t>
      </w:r>
      <w:r w:rsidR="00FD3704" w:rsidRPr="00B8548D">
        <w:rPr>
          <w:rFonts w:ascii="Times New Roman" w:hAnsi="Times New Roman" w:cs="Times New Roman"/>
          <w:sz w:val="24"/>
          <w:szCs w:val="24"/>
        </w:rPr>
        <w:t>е</w:t>
      </w:r>
      <w:r w:rsidRPr="00B8548D">
        <w:rPr>
          <w:rFonts w:ascii="Times New Roman" w:hAnsi="Times New Roman" w:cs="Times New Roman"/>
          <w:sz w:val="24"/>
          <w:szCs w:val="24"/>
        </w:rPr>
        <w:t>т, что:</w:t>
      </w:r>
    </w:p>
    <w:p w14:paraId="25F4D163" w14:textId="39B568A5" w:rsidR="003D1806" w:rsidRPr="00B8548D" w:rsidRDefault="003D1806">
      <w:pPr>
        <w:pStyle w:val="a3"/>
        <w:widowControl w:val="0"/>
        <w:numPr>
          <w:ilvl w:val="0"/>
          <w:numId w:val="29"/>
        </w:numPr>
        <w:spacing w:after="0" w:line="240" w:lineRule="auto"/>
        <w:ind w:left="0" w:firstLine="567"/>
        <w:jc w:val="both"/>
        <w:rPr>
          <w:rFonts w:ascii="Times New Roman" w:hAnsi="Times New Roman" w:cs="Times New Roman"/>
          <w:sz w:val="24"/>
          <w:szCs w:val="24"/>
        </w:rPr>
      </w:pPr>
      <w:r w:rsidRPr="00B8548D">
        <w:rPr>
          <w:rFonts w:ascii="Times New Roman" w:hAnsi="Times New Roman" w:cs="Times New Roman"/>
          <w:sz w:val="24"/>
          <w:szCs w:val="24"/>
        </w:rPr>
        <w:t>явля</w:t>
      </w:r>
      <w:r w:rsidR="00FD3704" w:rsidRPr="00B8548D">
        <w:rPr>
          <w:rFonts w:ascii="Times New Roman" w:hAnsi="Times New Roman" w:cs="Times New Roman"/>
          <w:sz w:val="24"/>
          <w:szCs w:val="24"/>
        </w:rPr>
        <w:t>е</w:t>
      </w:r>
      <w:r w:rsidRPr="00B8548D">
        <w:rPr>
          <w:rFonts w:ascii="Times New Roman" w:hAnsi="Times New Roman" w:cs="Times New Roman"/>
          <w:sz w:val="24"/>
          <w:szCs w:val="24"/>
        </w:rPr>
        <w:t>тся добросовестн</w:t>
      </w:r>
      <w:r w:rsidR="00FD3704" w:rsidRPr="00B8548D">
        <w:rPr>
          <w:rFonts w:ascii="Times New Roman" w:hAnsi="Times New Roman" w:cs="Times New Roman"/>
          <w:sz w:val="24"/>
          <w:szCs w:val="24"/>
        </w:rPr>
        <w:t>ой</w:t>
      </w:r>
      <w:r w:rsidRPr="00B8548D">
        <w:rPr>
          <w:rFonts w:ascii="Times New Roman" w:hAnsi="Times New Roman" w:cs="Times New Roman"/>
          <w:sz w:val="24"/>
          <w:szCs w:val="24"/>
        </w:rPr>
        <w:t xml:space="preserve"> </w:t>
      </w:r>
      <w:r w:rsidR="00CE67FA" w:rsidRPr="00B8548D">
        <w:rPr>
          <w:rFonts w:ascii="Times New Roman" w:hAnsi="Times New Roman" w:cs="Times New Roman"/>
          <w:sz w:val="24"/>
          <w:szCs w:val="24"/>
        </w:rPr>
        <w:t>Сторон</w:t>
      </w:r>
      <w:r w:rsidR="00FD3704" w:rsidRPr="00B8548D">
        <w:rPr>
          <w:rFonts w:ascii="Times New Roman" w:hAnsi="Times New Roman" w:cs="Times New Roman"/>
          <w:sz w:val="24"/>
          <w:szCs w:val="24"/>
        </w:rPr>
        <w:t>ой Договора</w:t>
      </w:r>
      <w:r w:rsidRPr="00B8548D">
        <w:rPr>
          <w:rFonts w:ascii="Times New Roman" w:hAnsi="Times New Roman" w:cs="Times New Roman"/>
          <w:sz w:val="24"/>
          <w:szCs w:val="24"/>
        </w:rPr>
        <w:t xml:space="preserve"> и имеет подтверждающие данный факт заверенные копии документов: выписки из ЕГРЮЛ, Устава, свидетельства о постановке на учет в налоговом органе по месту нахождения организации выписки из ЕГРЮЛ;</w:t>
      </w:r>
    </w:p>
    <w:p w14:paraId="3C11832E" w14:textId="77777777" w:rsidR="003D1806" w:rsidRPr="00B8548D" w:rsidRDefault="003D1806">
      <w:pPr>
        <w:pStyle w:val="a3"/>
        <w:widowControl w:val="0"/>
        <w:numPr>
          <w:ilvl w:val="0"/>
          <w:numId w:val="29"/>
        </w:numPr>
        <w:spacing w:after="0" w:line="240" w:lineRule="auto"/>
        <w:ind w:left="0" w:firstLine="567"/>
        <w:jc w:val="both"/>
        <w:rPr>
          <w:rFonts w:ascii="Times New Roman" w:hAnsi="Times New Roman" w:cs="Times New Roman"/>
          <w:sz w:val="24"/>
          <w:szCs w:val="24"/>
        </w:rPr>
      </w:pPr>
      <w:r w:rsidRPr="00B8548D">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w:t>
      </w:r>
      <w:r w:rsidRPr="00B8548D">
        <w:rPr>
          <w:rFonts w:ascii="Times New Roman" w:hAnsi="Times New Roman" w:cs="Times New Roman"/>
          <w:color w:val="FF0000"/>
          <w:sz w:val="24"/>
          <w:szCs w:val="24"/>
        </w:rPr>
        <w:t xml:space="preserve"> </w:t>
      </w:r>
      <w:r w:rsidRPr="00B8548D">
        <w:rPr>
          <w:rFonts w:ascii="Times New Roman" w:hAnsi="Times New Roman" w:cs="Times New Roman"/>
          <w:sz w:val="24"/>
          <w:szCs w:val="24"/>
        </w:rPr>
        <w:t>и в нем нет дисквалифицированных лиц;</w:t>
      </w:r>
    </w:p>
    <w:p w14:paraId="06E248BE" w14:textId="25168146" w:rsidR="003D1806" w:rsidRPr="00B8548D" w:rsidRDefault="003D1806">
      <w:pPr>
        <w:pStyle w:val="a3"/>
        <w:widowControl w:val="0"/>
        <w:numPr>
          <w:ilvl w:val="0"/>
          <w:numId w:val="29"/>
        </w:numPr>
        <w:spacing w:after="0" w:line="240" w:lineRule="auto"/>
        <w:ind w:left="0" w:firstLine="567"/>
        <w:jc w:val="both"/>
        <w:rPr>
          <w:rFonts w:ascii="Times New Roman" w:hAnsi="Times New Roman" w:cs="Times New Roman"/>
          <w:sz w:val="24"/>
          <w:szCs w:val="24"/>
        </w:rPr>
      </w:pPr>
      <w:r w:rsidRPr="00B8548D">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к исполнению договора третьих лиц принимает все меры должной осмотрительности, чтобы третьи лица соответствовали данному требованию</w:t>
      </w:r>
      <w:r w:rsidR="00202490" w:rsidRPr="00B8548D">
        <w:rPr>
          <w:rFonts w:ascii="Times New Roman" w:hAnsi="Times New Roman" w:cs="Times New Roman"/>
          <w:sz w:val="24"/>
          <w:szCs w:val="24"/>
        </w:rPr>
        <w:t xml:space="preserve"> (если применимо);</w:t>
      </w:r>
    </w:p>
    <w:p w14:paraId="64D479A6" w14:textId="464BC386" w:rsidR="00202490" w:rsidRPr="00B8548D" w:rsidRDefault="003D1806">
      <w:pPr>
        <w:pStyle w:val="a3"/>
        <w:widowControl w:val="0"/>
        <w:numPr>
          <w:ilvl w:val="0"/>
          <w:numId w:val="29"/>
        </w:numPr>
        <w:spacing w:after="0" w:line="240" w:lineRule="auto"/>
        <w:ind w:left="0" w:firstLine="567"/>
        <w:jc w:val="both"/>
        <w:rPr>
          <w:rFonts w:ascii="Times New Roman" w:hAnsi="Times New Roman" w:cs="Times New Roman"/>
          <w:b/>
          <w:bCs/>
          <w:color w:val="FF0000"/>
          <w:sz w:val="24"/>
          <w:szCs w:val="24"/>
        </w:rPr>
      </w:pPr>
      <w:r w:rsidRPr="00B8548D">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r w:rsidR="00202490" w:rsidRPr="00B8548D">
        <w:rPr>
          <w:rFonts w:ascii="Times New Roman" w:hAnsi="Times New Roman" w:cs="Times New Roman"/>
          <w:sz w:val="24"/>
          <w:szCs w:val="24"/>
        </w:rPr>
        <w:t xml:space="preserve"> (если применимо);</w:t>
      </w:r>
    </w:p>
    <w:p w14:paraId="0017FC0F" w14:textId="332D8E36" w:rsidR="00202490" w:rsidRPr="00B8548D" w:rsidRDefault="003D1806">
      <w:pPr>
        <w:pStyle w:val="a3"/>
        <w:widowControl w:val="0"/>
        <w:numPr>
          <w:ilvl w:val="0"/>
          <w:numId w:val="29"/>
        </w:numPr>
        <w:spacing w:after="0" w:line="240" w:lineRule="auto"/>
        <w:ind w:left="0" w:firstLine="567"/>
        <w:jc w:val="both"/>
        <w:rPr>
          <w:rFonts w:ascii="Times New Roman" w:hAnsi="Times New Roman" w:cs="Times New Roman"/>
          <w:sz w:val="24"/>
          <w:szCs w:val="24"/>
        </w:rPr>
      </w:pPr>
      <w:r w:rsidRPr="00B8548D">
        <w:rPr>
          <w:rFonts w:ascii="Times New Roman" w:hAnsi="Times New Roman" w:cs="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r w:rsidR="00202490" w:rsidRPr="00B8548D">
        <w:rPr>
          <w:rFonts w:ascii="Times New Roman" w:hAnsi="Times New Roman" w:cs="Times New Roman"/>
          <w:sz w:val="24"/>
          <w:szCs w:val="24"/>
        </w:rPr>
        <w:t xml:space="preserve"> (если применимо);</w:t>
      </w:r>
    </w:p>
    <w:p w14:paraId="0A40038B" w14:textId="6F7BEBF5" w:rsidR="003D1806" w:rsidRPr="00B8548D" w:rsidRDefault="003D1806">
      <w:pPr>
        <w:pStyle w:val="a3"/>
        <w:widowControl w:val="0"/>
        <w:numPr>
          <w:ilvl w:val="0"/>
          <w:numId w:val="29"/>
        </w:numPr>
        <w:spacing w:after="0" w:line="240" w:lineRule="auto"/>
        <w:ind w:left="0" w:firstLine="567"/>
        <w:jc w:val="both"/>
        <w:rPr>
          <w:rFonts w:ascii="Times New Roman" w:hAnsi="Times New Roman" w:cs="Times New Roman"/>
          <w:sz w:val="24"/>
          <w:szCs w:val="24"/>
        </w:rPr>
      </w:pPr>
      <w:r w:rsidRPr="00B8548D">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54D4989A" w14:textId="11CB4220" w:rsidR="003D1806" w:rsidRPr="00B8548D" w:rsidRDefault="003D1806">
      <w:pPr>
        <w:pStyle w:val="a3"/>
        <w:widowControl w:val="0"/>
        <w:numPr>
          <w:ilvl w:val="0"/>
          <w:numId w:val="29"/>
        </w:numPr>
        <w:spacing w:after="0" w:line="240" w:lineRule="auto"/>
        <w:ind w:left="0" w:firstLine="567"/>
        <w:jc w:val="both"/>
        <w:rPr>
          <w:rFonts w:ascii="Times New Roman" w:hAnsi="Times New Roman" w:cs="Times New Roman"/>
          <w:color w:val="FF0000"/>
          <w:sz w:val="24"/>
          <w:szCs w:val="24"/>
        </w:rPr>
      </w:pPr>
      <w:r w:rsidRPr="00B8548D">
        <w:rPr>
          <w:rFonts w:ascii="Times New Roman" w:hAnsi="Times New Roman" w:cs="Times New Roman"/>
          <w:sz w:val="24"/>
          <w:szCs w:val="24"/>
        </w:rPr>
        <w:t>своевременно и в полном объеме уплачивает налоги, сборы и страховые взносы</w:t>
      </w:r>
      <w:r w:rsidR="00202490" w:rsidRPr="00B8548D">
        <w:rPr>
          <w:rFonts w:ascii="Times New Roman" w:hAnsi="Times New Roman" w:cs="Times New Roman"/>
          <w:sz w:val="24"/>
          <w:szCs w:val="24"/>
        </w:rPr>
        <w:t xml:space="preserve"> (если применимо);</w:t>
      </w:r>
    </w:p>
    <w:p w14:paraId="0E41C7C8" w14:textId="45B51FB8" w:rsidR="00145BDC" w:rsidRPr="00B8548D" w:rsidRDefault="003D1806">
      <w:pPr>
        <w:pStyle w:val="a3"/>
        <w:widowControl w:val="0"/>
        <w:numPr>
          <w:ilvl w:val="0"/>
          <w:numId w:val="29"/>
        </w:numPr>
        <w:spacing w:after="0" w:line="240" w:lineRule="auto"/>
        <w:ind w:left="0" w:firstLine="567"/>
        <w:jc w:val="both"/>
        <w:rPr>
          <w:rFonts w:ascii="Times New Roman" w:hAnsi="Times New Roman" w:cs="Times New Roman"/>
          <w:sz w:val="24"/>
          <w:szCs w:val="24"/>
        </w:rPr>
      </w:pPr>
      <w:r w:rsidRPr="00B8548D">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Поставщика (в том числе в части крупных сделок (нескольких взаимосвязанных сделок), сделок с заинтересованностью и иных сделок)</w:t>
      </w:r>
      <w:bookmarkEnd w:id="17"/>
      <w:r w:rsidR="00A01297" w:rsidRPr="00B8548D">
        <w:rPr>
          <w:rFonts w:ascii="Times New Roman" w:hAnsi="Times New Roman" w:cs="Times New Roman"/>
          <w:color w:val="212121"/>
          <w:sz w:val="24"/>
          <w:szCs w:val="24"/>
        </w:rPr>
        <w:t>.</w:t>
      </w:r>
    </w:p>
    <w:p w14:paraId="1EF1DFE5" w14:textId="77777777" w:rsidR="00FD3704" w:rsidRPr="004F37CB" w:rsidRDefault="00FD3704" w:rsidP="004F37CB">
      <w:pPr>
        <w:pStyle w:val="a3"/>
        <w:widowControl w:val="0"/>
        <w:spacing w:after="0" w:line="240" w:lineRule="auto"/>
        <w:ind w:left="567"/>
        <w:jc w:val="both"/>
        <w:rPr>
          <w:rFonts w:ascii="Times New Roman" w:hAnsi="Times New Roman" w:cs="Times New Roman"/>
          <w:sz w:val="24"/>
          <w:szCs w:val="24"/>
        </w:rPr>
      </w:pPr>
    </w:p>
    <w:p w14:paraId="47A3A604" w14:textId="508EB47A" w:rsidR="005F23BD" w:rsidRDefault="008F2132" w:rsidP="004F37CB">
      <w:pPr>
        <w:pStyle w:val="a3"/>
        <w:widowControl w:val="0"/>
        <w:numPr>
          <w:ilvl w:val="0"/>
          <w:numId w:val="42"/>
        </w:numPr>
        <w:tabs>
          <w:tab w:val="left" w:pos="1134"/>
        </w:tabs>
        <w:spacing w:after="0" w:line="240" w:lineRule="auto"/>
        <w:jc w:val="center"/>
        <w:rPr>
          <w:rFonts w:ascii="Times New Roman" w:hAnsi="Times New Roman" w:cs="Times New Roman"/>
          <w:b/>
          <w:sz w:val="24"/>
          <w:szCs w:val="24"/>
        </w:rPr>
      </w:pPr>
      <w:r w:rsidRPr="00B8548D">
        <w:rPr>
          <w:rFonts w:ascii="Times New Roman" w:hAnsi="Times New Roman" w:cs="Times New Roman"/>
          <w:b/>
          <w:sz w:val="24"/>
          <w:szCs w:val="24"/>
        </w:rPr>
        <w:t>АНТИКОРРУПЦИОННАЯ ОГОВОРКА</w:t>
      </w:r>
    </w:p>
    <w:p w14:paraId="66DB7042" w14:textId="77777777" w:rsidR="00F876B5" w:rsidRPr="00B8548D" w:rsidRDefault="00F876B5" w:rsidP="004F37CB">
      <w:pPr>
        <w:pStyle w:val="a3"/>
        <w:widowControl w:val="0"/>
        <w:tabs>
          <w:tab w:val="left" w:pos="1134"/>
        </w:tabs>
        <w:spacing w:after="0" w:line="240" w:lineRule="auto"/>
        <w:ind w:left="480"/>
        <w:rPr>
          <w:rFonts w:ascii="Times New Roman" w:hAnsi="Times New Roman" w:cs="Times New Roman"/>
          <w:b/>
          <w:sz w:val="24"/>
          <w:szCs w:val="24"/>
        </w:rPr>
      </w:pPr>
    </w:p>
    <w:p w14:paraId="6C24BF7E" w14:textId="3C853C34" w:rsidR="005F23BD" w:rsidRPr="00B8548D" w:rsidRDefault="005F23BD">
      <w:pPr>
        <w:pStyle w:val="a3"/>
        <w:widowControl w:val="0"/>
        <w:numPr>
          <w:ilvl w:val="1"/>
          <w:numId w:val="42"/>
        </w:numPr>
        <w:spacing w:after="0" w:line="240" w:lineRule="auto"/>
        <w:ind w:left="0" w:firstLine="567"/>
        <w:jc w:val="both"/>
        <w:rPr>
          <w:rFonts w:ascii="Times New Roman" w:hAnsi="Times New Roman" w:cs="Times New Roman"/>
          <w:sz w:val="24"/>
          <w:szCs w:val="24"/>
        </w:rPr>
      </w:pPr>
      <w:r w:rsidRPr="00B8548D">
        <w:rPr>
          <w:rFonts w:ascii="Times New Roman" w:hAnsi="Times New Roman" w:cs="Times New Roman"/>
          <w:sz w:val="24"/>
          <w:szCs w:val="24"/>
        </w:rPr>
        <w:t xml:space="preserve">При исполнении своих обязательств по Договору, Стороны, их аффилированные </w:t>
      </w:r>
      <w:r w:rsidRPr="00B8548D">
        <w:rPr>
          <w:rFonts w:ascii="Times New Roman" w:hAnsi="Times New Roman" w:cs="Times New Roman"/>
          <w:sz w:val="24"/>
          <w:szCs w:val="24"/>
        </w:rPr>
        <w:lastRenderedPageBreak/>
        <w:t>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50CB2D" w14:textId="0DAE95F9" w:rsidR="00145BDC" w:rsidRPr="00B8548D" w:rsidRDefault="005F23BD">
      <w:pPr>
        <w:pStyle w:val="a3"/>
        <w:widowControl w:val="0"/>
        <w:numPr>
          <w:ilvl w:val="1"/>
          <w:numId w:val="42"/>
        </w:numPr>
        <w:spacing w:after="0" w:line="240" w:lineRule="auto"/>
        <w:ind w:left="0" w:firstLine="567"/>
        <w:jc w:val="both"/>
        <w:rPr>
          <w:rFonts w:ascii="Times New Roman" w:hAnsi="Times New Roman" w:cs="Times New Roman"/>
          <w:sz w:val="24"/>
          <w:szCs w:val="24"/>
        </w:rPr>
      </w:pPr>
      <w:r w:rsidRPr="00B8548D">
        <w:rPr>
          <w:rFonts w:ascii="Times New Roman" w:hAnsi="Times New Roman" w:cs="Times New Roman"/>
          <w:sz w:val="24"/>
          <w:szCs w:val="24"/>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14:paraId="458AF112" w14:textId="77777777" w:rsidR="005F23BD" w:rsidRPr="004F37CB" w:rsidRDefault="005F23BD" w:rsidP="004F37CB">
      <w:pPr>
        <w:pStyle w:val="a3"/>
        <w:widowControl w:val="0"/>
        <w:spacing w:after="0" w:line="240" w:lineRule="auto"/>
        <w:ind w:left="567"/>
        <w:jc w:val="both"/>
        <w:rPr>
          <w:rFonts w:ascii="Times New Roman" w:hAnsi="Times New Roman" w:cs="Times New Roman"/>
          <w:sz w:val="24"/>
          <w:szCs w:val="24"/>
        </w:rPr>
      </w:pPr>
    </w:p>
    <w:bookmarkEnd w:id="18"/>
    <w:p w14:paraId="4D99B174" w14:textId="18A0605B" w:rsidR="00F876B5" w:rsidRPr="000E0A82" w:rsidRDefault="00EB3668" w:rsidP="000E0A82">
      <w:pPr>
        <w:pStyle w:val="10"/>
        <w:numPr>
          <w:ilvl w:val="0"/>
          <w:numId w:val="42"/>
        </w:numPr>
        <w:spacing w:before="0" w:line="240" w:lineRule="auto"/>
        <w:ind w:left="0" w:firstLine="0"/>
        <w:jc w:val="center"/>
        <w:rPr>
          <w:lang w:eastAsia="ru-RU"/>
        </w:rPr>
      </w:pPr>
      <w:r w:rsidRPr="00B8548D">
        <w:rPr>
          <w:rFonts w:ascii="Times New Roman" w:eastAsia="Times New Roman" w:hAnsi="Times New Roman" w:cs="Times New Roman"/>
          <w:bCs w:val="0"/>
          <w:smallCaps/>
          <w:color w:val="auto"/>
          <w:sz w:val="24"/>
          <w:szCs w:val="24"/>
          <w:lang w:eastAsia="ru-RU"/>
        </w:rPr>
        <w:t>ПРОЧИЕ УСЛОВИЯ</w:t>
      </w:r>
      <w:r w:rsidR="000E0A82">
        <w:rPr>
          <w:rFonts w:ascii="Times New Roman" w:eastAsia="Times New Roman" w:hAnsi="Times New Roman" w:cs="Times New Roman"/>
          <w:bCs w:val="0"/>
          <w:smallCaps/>
          <w:color w:val="auto"/>
          <w:sz w:val="24"/>
          <w:szCs w:val="24"/>
          <w:lang w:eastAsia="ru-RU"/>
        </w:rPr>
        <w:br/>
      </w:r>
    </w:p>
    <w:p w14:paraId="3CBB36FD" w14:textId="77777777" w:rsidR="003B2239" w:rsidRPr="00B8548D" w:rsidRDefault="007B366B">
      <w:pPr>
        <w:pStyle w:val="a3"/>
        <w:numPr>
          <w:ilvl w:val="1"/>
          <w:numId w:val="4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Для взаимодействия с Заказчиком Поставщик обязан в течение 1 (Одного) рабочего дня с даты заключения Договора назначить ответственное контактное лицо, выделить адрес электронной почты для приема данных (запросов, заявок) в электронной форме, номер телефона и уведомить об этом Заказника согласно требованиям настоящего раздела. Об изменении контактной информации ответственного лица Поставщик обязан уведомить Заказчика в течение 1 (Одного) рабочего дня со дня возникновения таких изменений.</w:t>
      </w:r>
    </w:p>
    <w:p w14:paraId="3373CFDC" w14:textId="77777777" w:rsidR="003B2239" w:rsidRPr="00B8548D" w:rsidRDefault="007B366B">
      <w:pPr>
        <w:pStyle w:val="a3"/>
        <w:numPr>
          <w:ilvl w:val="1"/>
          <w:numId w:val="4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760D0324" w14:textId="3EC98179" w:rsidR="003B2239" w:rsidRPr="00B8548D" w:rsidRDefault="007B366B">
      <w:pPr>
        <w:pStyle w:val="a3"/>
        <w:numPr>
          <w:ilvl w:val="1"/>
          <w:numId w:val="4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Все 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8D42EA" w:rsidRPr="00B8548D">
        <w:rPr>
          <w:rFonts w:ascii="Times New Roman" w:eastAsia="Times New Roman" w:hAnsi="Times New Roman" w:cs="Times New Roman"/>
          <w:sz w:val="24"/>
          <w:szCs w:val="24"/>
          <w:lang w:eastAsia="ru-RU"/>
        </w:rPr>
        <w:t xml:space="preserve">с </w:t>
      </w:r>
      <w:r w:rsidRPr="00B8548D">
        <w:rPr>
          <w:rFonts w:ascii="Times New Roman" w:eastAsia="Times New Roman" w:hAnsi="Times New Roman" w:cs="Times New Roman"/>
          <w:sz w:val="24"/>
          <w:szCs w:val="24"/>
          <w:lang w:eastAsia="ru-RU"/>
        </w:rPr>
        <w:t>нарочным, а также с использованием электронной почты с последующим представлением оригинала в</w:t>
      </w:r>
      <w:r w:rsidR="007A1C76" w:rsidRPr="00B8548D">
        <w:rPr>
          <w:rFonts w:ascii="Times New Roman" w:eastAsia="Times New Roman" w:hAnsi="Times New Roman" w:cs="Times New Roman"/>
          <w:sz w:val="24"/>
          <w:szCs w:val="24"/>
          <w:lang w:eastAsia="ru-RU"/>
        </w:rPr>
        <w:t> </w:t>
      </w:r>
      <w:r w:rsidRPr="00B8548D">
        <w:rPr>
          <w:rFonts w:ascii="Times New Roman" w:eastAsia="Times New Roman" w:hAnsi="Times New Roman" w:cs="Times New Roman"/>
          <w:sz w:val="24"/>
          <w:szCs w:val="24"/>
          <w:lang w:eastAsia="ru-RU"/>
        </w:rPr>
        <w:t xml:space="preserve">течение 5 (Пяти) рабочих дней.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электронной почты уведомления и документы считаются полученными Стороной в день их отправки. </w:t>
      </w:r>
    </w:p>
    <w:p w14:paraId="5E23C42F" w14:textId="6E06AF06" w:rsidR="003B2239" w:rsidRPr="00B8548D" w:rsidRDefault="007B366B">
      <w:pPr>
        <w:pStyle w:val="a3"/>
        <w:numPr>
          <w:ilvl w:val="1"/>
          <w:numId w:val="4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 xml:space="preserve">Стороны уведомляют об изменении своего </w:t>
      </w:r>
      <w:r w:rsidR="004D7DEB" w:rsidRPr="00B8548D">
        <w:rPr>
          <w:rFonts w:ascii="Times New Roman" w:eastAsia="Times New Roman" w:hAnsi="Times New Roman" w:cs="Times New Roman"/>
          <w:sz w:val="24"/>
          <w:szCs w:val="24"/>
          <w:lang w:eastAsia="ru-RU"/>
        </w:rPr>
        <w:t xml:space="preserve">юридического, </w:t>
      </w:r>
      <w:r w:rsidRPr="00B8548D">
        <w:rPr>
          <w:rFonts w:ascii="Times New Roman" w:eastAsia="Times New Roman" w:hAnsi="Times New Roman" w:cs="Times New Roman"/>
          <w:sz w:val="24"/>
          <w:szCs w:val="24"/>
          <w:lang w:eastAsia="ru-RU"/>
        </w:rPr>
        <w:t>фактического адреса местонахождения или банковских реквизитов в срок не позднее 5 (Пяти)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41B90EDA" w14:textId="77777777" w:rsidR="003B2239" w:rsidRPr="00B8548D" w:rsidRDefault="007B366B">
      <w:pPr>
        <w:pStyle w:val="a3"/>
        <w:numPr>
          <w:ilvl w:val="1"/>
          <w:numId w:val="4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231C48A9" w14:textId="77777777" w:rsidR="003B2239" w:rsidRPr="00B8548D" w:rsidRDefault="007B366B">
      <w:pPr>
        <w:pStyle w:val="a3"/>
        <w:numPr>
          <w:ilvl w:val="1"/>
          <w:numId w:val="4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lastRenderedPageBreak/>
        <w:t>Во всем, что не предусмотрено Договором, Стороны руководствуются законодательством Российской Федерации.</w:t>
      </w:r>
    </w:p>
    <w:p w14:paraId="10D27E5F" w14:textId="41959906" w:rsidR="007B366B" w:rsidRPr="00B8548D" w:rsidRDefault="007B366B">
      <w:pPr>
        <w:pStyle w:val="a3"/>
        <w:numPr>
          <w:ilvl w:val="1"/>
          <w:numId w:val="4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7646AC78" w14:textId="3C5A3229" w:rsidR="007B366B" w:rsidRPr="00B8548D" w:rsidRDefault="007B366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Приложение № 1</w:t>
      </w:r>
      <w:r w:rsidR="00EB3668" w:rsidRPr="00B8548D">
        <w:rPr>
          <w:rFonts w:ascii="Times New Roman" w:eastAsia="Times New Roman" w:hAnsi="Times New Roman" w:cs="Times New Roman"/>
          <w:sz w:val="24"/>
          <w:szCs w:val="24"/>
          <w:lang w:eastAsia="ru-RU"/>
        </w:rPr>
        <w:t xml:space="preserve"> </w:t>
      </w:r>
      <w:r w:rsidR="003E4B33" w:rsidRPr="00B8548D">
        <w:rPr>
          <w:rFonts w:ascii="Times New Roman" w:eastAsia="Times New Roman" w:hAnsi="Times New Roman" w:cs="Times New Roman"/>
          <w:sz w:val="24"/>
          <w:szCs w:val="24"/>
          <w:lang w:eastAsia="ru-RU"/>
        </w:rPr>
        <w:t xml:space="preserve">к Договору </w:t>
      </w:r>
      <w:r w:rsidRPr="00B8548D">
        <w:rPr>
          <w:rFonts w:ascii="Times New Roman" w:eastAsia="Times New Roman" w:hAnsi="Times New Roman" w:cs="Times New Roman"/>
          <w:sz w:val="24"/>
          <w:szCs w:val="24"/>
          <w:lang w:eastAsia="ru-RU"/>
        </w:rPr>
        <w:t>–</w:t>
      </w:r>
      <w:r w:rsidR="00D27C66"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sz w:val="24"/>
          <w:szCs w:val="24"/>
          <w:lang w:eastAsia="ru-RU"/>
        </w:rPr>
        <w:t>Техническое задание;</w:t>
      </w:r>
    </w:p>
    <w:p w14:paraId="08E09898" w14:textId="77777777" w:rsidR="000679DD" w:rsidRPr="00B8548D" w:rsidRDefault="000679DD">
      <w:pPr>
        <w:shd w:val="clear" w:color="auto" w:fill="FFFFFF"/>
        <w:spacing w:after="0" w:line="240" w:lineRule="auto"/>
        <w:ind w:firstLine="567"/>
        <w:jc w:val="both"/>
        <w:rPr>
          <w:rFonts w:ascii="Times New Roman" w:eastAsia="Times New Roman" w:hAnsi="Times New Roman" w:cs="Times New Roman"/>
          <w:sz w:val="24"/>
          <w:szCs w:val="24"/>
          <w:lang w:eastAsia="ru-RU"/>
        </w:rPr>
      </w:pPr>
      <w:bookmarkStart w:id="19" w:name="_Hlk206662616"/>
      <w:r w:rsidRPr="00B8548D">
        <w:rPr>
          <w:rFonts w:ascii="Times New Roman" w:eastAsia="Times New Roman" w:hAnsi="Times New Roman" w:cs="Times New Roman"/>
          <w:sz w:val="24"/>
          <w:szCs w:val="24"/>
          <w:lang w:eastAsia="ru-RU"/>
        </w:rPr>
        <w:t xml:space="preserve">Приложение № 1 к Техническому заданию – </w:t>
      </w:r>
      <w:r w:rsidRPr="00B8548D">
        <w:rPr>
          <w:rFonts w:ascii="Times New Roman" w:eastAsia="Calibri" w:hAnsi="Times New Roman" w:cs="Times New Roman"/>
          <w:bCs/>
          <w:sz w:val="24"/>
          <w:szCs w:val="24"/>
        </w:rPr>
        <w:t>Перечень объектов закупки</w:t>
      </w:r>
      <w:r w:rsidRPr="00B8548D">
        <w:rPr>
          <w:rFonts w:ascii="Times New Roman" w:eastAsia="Times New Roman" w:hAnsi="Times New Roman" w:cs="Times New Roman"/>
          <w:sz w:val="24"/>
          <w:szCs w:val="24"/>
          <w:lang w:eastAsia="ru-RU"/>
        </w:rPr>
        <w:t>;</w:t>
      </w:r>
    </w:p>
    <w:bookmarkEnd w:id="19"/>
    <w:p w14:paraId="6B431DF1" w14:textId="2049137A" w:rsidR="000679DD" w:rsidRPr="00B8548D" w:rsidRDefault="000679D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8548D">
        <w:rPr>
          <w:rFonts w:ascii="Times New Roman" w:eastAsia="Times New Roman" w:hAnsi="Times New Roman" w:cs="Times New Roman"/>
          <w:sz w:val="24"/>
          <w:szCs w:val="24"/>
          <w:lang w:eastAsia="ru-RU"/>
        </w:rPr>
        <w:t>Приложение № 2 к Техническому заданию – Спецификация;</w:t>
      </w:r>
    </w:p>
    <w:p w14:paraId="78BFEE5F" w14:textId="042119E3" w:rsidR="000679DD" w:rsidRPr="00B8548D" w:rsidRDefault="00D27C66">
      <w:pPr>
        <w:shd w:val="clear" w:color="auto" w:fill="FFFFFF"/>
        <w:spacing w:after="0" w:line="240" w:lineRule="auto"/>
        <w:ind w:firstLine="567"/>
        <w:jc w:val="both"/>
        <w:rPr>
          <w:rFonts w:ascii="Times New Roman" w:eastAsia="Times New Roman" w:hAnsi="Times New Roman" w:cs="Times New Roman"/>
          <w:sz w:val="24"/>
          <w:szCs w:val="24"/>
          <w:lang w:eastAsia="ru-RU"/>
        </w:rPr>
      </w:pPr>
      <w:bookmarkStart w:id="20" w:name="_Hlk207973880"/>
      <w:r w:rsidRPr="00B8548D">
        <w:rPr>
          <w:rFonts w:ascii="Times New Roman" w:eastAsia="Times New Roman" w:hAnsi="Times New Roman" w:cs="Times New Roman"/>
          <w:sz w:val="24"/>
          <w:szCs w:val="24"/>
          <w:lang w:eastAsia="ru-RU"/>
        </w:rPr>
        <w:t xml:space="preserve">Приложение № </w:t>
      </w:r>
      <w:r w:rsidR="00FA1DF7">
        <w:rPr>
          <w:rFonts w:ascii="Times New Roman" w:eastAsia="Times New Roman" w:hAnsi="Times New Roman" w:cs="Times New Roman"/>
          <w:sz w:val="24"/>
          <w:szCs w:val="24"/>
          <w:lang w:eastAsia="ru-RU"/>
        </w:rPr>
        <w:t>2</w:t>
      </w:r>
      <w:r w:rsidR="00EB3668" w:rsidRPr="00B8548D">
        <w:rPr>
          <w:rFonts w:ascii="Times New Roman" w:eastAsia="Times New Roman" w:hAnsi="Times New Roman" w:cs="Times New Roman"/>
          <w:sz w:val="24"/>
          <w:szCs w:val="24"/>
          <w:lang w:eastAsia="ru-RU"/>
        </w:rPr>
        <w:t xml:space="preserve"> </w:t>
      </w:r>
      <w:r w:rsidR="000679DD" w:rsidRPr="00B8548D">
        <w:rPr>
          <w:rFonts w:ascii="Times New Roman" w:eastAsia="Times New Roman" w:hAnsi="Times New Roman" w:cs="Times New Roman"/>
          <w:sz w:val="24"/>
          <w:szCs w:val="24"/>
          <w:lang w:eastAsia="ru-RU"/>
        </w:rPr>
        <w:t xml:space="preserve">к Договору </w:t>
      </w:r>
      <w:r w:rsidRPr="00B8548D">
        <w:rPr>
          <w:rFonts w:ascii="Times New Roman" w:eastAsia="Times New Roman" w:hAnsi="Times New Roman" w:cs="Times New Roman"/>
          <w:sz w:val="24"/>
          <w:szCs w:val="24"/>
          <w:lang w:eastAsia="ru-RU"/>
        </w:rPr>
        <w:t xml:space="preserve">– </w:t>
      </w:r>
      <w:r w:rsidRPr="00B8548D">
        <w:rPr>
          <w:rFonts w:ascii="Times New Roman" w:eastAsia="Times New Roman" w:hAnsi="Times New Roman" w:cs="Times New Roman"/>
          <w:color w:val="000000"/>
          <w:sz w:val="24"/>
          <w:szCs w:val="24"/>
        </w:rPr>
        <w:t xml:space="preserve">Акт приема-передачи </w:t>
      </w:r>
      <w:r w:rsidR="00314665">
        <w:rPr>
          <w:rFonts w:ascii="Times New Roman" w:eastAsia="Times New Roman" w:hAnsi="Times New Roman" w:cs="Times New Roman"/>
          <w:color w:val="000000"/>
          <w:sz w:val="24"/>
          <w:szCs w:val="24"/>
        </w:rPr>
        <w:t>т</w:t>
      </w:r>
      <w:r w:rsidRPr="00B8548D">
        <w:rPr>
          <w:rFonts w:ascii="Times New Roman" w:eastAsia="Times New Roman" w:hAnsi="Times New Roman" w:cs="Times New Roman"/>
          <w:color w:val="000000"/>
          <w:sz w:val="24"/>
          <w:szCs w:val="24"/>
        </w:rPr>
        <w:t>овара</w:t>
      </w:r>
      <w:r w:rsidR="000679DD" w:rsidRPr="00B8548D">
        <w:rPr>
          <w:rFonts w:ascii="Times New Roman" w:eastAsia="Times New Roman" w:hAnsi="Times New Roman" w:cs="Times New Roman"/>
          <w:sz w:val="24"/>
          <w:szCs w:val="24"/>
          <w:lang w:eastAsia="ru-RU"/>
        </w:rPr>
        <w:t>.</w:t>
      </w:r>
    </w:p>
    <w:bookmarkEnd w:id="20"/>
    <w:p w14:paraId="624BEE2F" w14:textId="15FD7837" w:rsidR="007039A4" w:rsidRPr="00B8548D" w:rsidRDefault="007039A4">
      <w:pPr>
        <w:shd w:val="clear" w:color="auto" w:fill="FFFFFF"/>
        <w:spacing w:after="0" w:line="240" w:lineRule="auto"/>
        <w:jc w:val="both"/>
        <w:rPr>
          <w:rFonts w:ascii="Times New Roman" w:eastAsia="Times New Roman" w:hAnsi="Times New Roman" w:cs="Times New Roman"/>
          <w:sz w:val="24"/>
          <w:szCs w:val="24"/>
          <w:lang w:eastAsia="ru-RU"/>
        </w:rPr>
      </w:pPr>
    </w:p>
    <w:p w14:paraId="50125F3F" w14:textId="77F204F6" w:rsidR="00A07CE0" w:rsidRPr="00B8548D" w:rsidRDefault="00EB3668" w:rsidP="004F37CB">
      <w:pPr>
        <w:pStyle w:val="a3"/>
        <w:numPr>
          <w:ilvl w:val="0"/>
          <w:numId w:val="42"/>
        </w:numPr>
        <w:spacing w:after="0" w:line="240" w:lineRule="auto"/>
        <w:ind w:left="0" w:firstLine="0"/>
        <w:jc w:val="center"/>
        <w:rPr>
          <w:rFonts w:ascii="Times New Roman" w:eastAsia="Times New Roman" w:hAnsi="Times New Roman" w:cs="Times New Roman"/>
          <w:b/>
          <w:bCs/>
          <w:smallCaps/>
          <w:sz w:val="24"/>
          <w:szCs w:val="24"/>
          <w:lang w:eastAsia="ru-RU"/>
        </w:rPr>
      </w:pPr>
      <w:r w:rsidRPr="00B8548D">
        <w:rPr>
          <w:rFonts w:ascii="Times New Roman" w:eastAsia="Times New Roman" w:hAnsi="Times New Roman" w:cs="Times New Roman"/>
          <w:b/>
          <w:bCs/>
          <w:smallCaps/>
          <w:sz w:val="24"/>
          <w:szCs w:val="24"/>
          <w:lang w:eastAsia="ru-RU"/>
        </w:rPr>
        <w:t>АДРЕСА, РЕКВИЗИТЫ И ПОДПИСИ СТОРОН</w:t>
      </w:r>
    </w:p>
    <w:p w14:paraId="4BF762CD" w14:textId="45C6DE95" w:rsidR="000F1149" w:rsidRPr="00B8548D" w:rsidRDefault="000F1149">
      <w:pPr>
        <w:pStyle w:val="afc"/>
        <w:rPr>
          <w:rFonts w:ascii="Times New Roman" w:hAnsi="Times New Roman" w:cs="Times New Roman"/>
          <w:sz w:val="24"/>
          <w:szCs w:val="24"/>
          <w:lang w:eastAsia="ru-RU"/>
        </w:rPr>
      </w:pPr>
    </w:p>
    <w:tbl>
      <w:tblPr>
        <w:tblW w:w="5000" w:type="pct"/>
        <w:tblLook w:val="04A0" w:firstRow="1" w:lastRow="0" w:firstColumn="1" w:lastColumn="0" w:noHBand="0" w:noVBand="1"/>
      </w:tblPr>
      <w:tblGrid>
        <w:gridCol w:w="4960"/>
        <w:gridCol w:w="4961"/>
      </w:tblGrid>
      <w:tr w:rsidR="00C83BAC" w:rsidRPr="00B8548D" w14:paraId="095723D9" w14:textId="77777777" w:rsidTr="00EA6C8A">
        <w:tc>
          <w:tcPr>
            <w:tcW w:w="2500" w:type="pct"/>
            <w:tcBorders>
              <w:top w:val="nil"/>
              <w:left w:val="nil"/>
              <w:bottom w:val="nil"/>
              <w:right w:val="nil"/>
            </w:tcBorders>
            <w:hideMark/>
          </w:tcPr>
          <w:p w14:paraId="4231DE0C" w14:textId="2319CE3A" w:rsidR="00011ED9" w:rsidRPr="00B8548D" w:rsidRDefault="00011ED9">
            <w:pPr>
              <w:pStyle w:val="afc"/>
              <w:rPr>
                <w:rFonts w:ascii="Times New Roman" w:hAnsi="Times New Roman" w:cs="Times New Roman"/>
                <w:b/>
                <w:sz w:val="24"/>
                <w:szCs w:val="24"/>
                <w:lang w:val="en-US" w:eastAsia="ru-RU"/>
              </w:rPr>
            </w:pPr>
            <w:r w:rsidRPr="00B8548D">
              <w:rPr>
                <w:rFonts w:ascii="Times New Roman" w:hAnsi="Times New Roman" w:cs="Times New Roman"/>
                <w:b/>
                <w:sz w:val="24"/>
                <w:szCs w:val="24"/>
                <w:lang w:eastAsia="ru-RU"/>
              </w:rPr>
              <w:t>Заказчик</w:t>
            </w:r>
            <w:r w:rsidR="00A30AE6" w:rsidRPr="00B8548D">
              <w:rPr>
                <w:rFonts w:ascii="Times New Roman" w:hAnsi="Times New Roman" w:cs="Times New Roman"/>
                <w:b/>
                <w:sz w:val="24"/>
                <w:szCs w:val="24"/>
                <w:lang w:val="en-US" w:eastAsia="ru-RU"/>
              </w:rPr>
              <w:t>:</w:t>
            </w:r>
          </w:p>
        </w:tc>
        <w:tc>
          <w:tcPr>
            <w:tcW w:w="2500" w:type="pct"/>
            <w:tcBorders>
              <w:top w:val="nil"/>
              <w:left w:val="nil"/>
              <w:bottom w:val="nil"/>
              <w:right w:val="nil"/>
            </w:tcBorders>
            <w:hideMark/>
          </w:tcPr>
          <w:p w14:paraId="0E205485" w14:textId="30093BF9" w:rsidR="00011ED9" w:rsidRPr="00B8548D" w:rsidRDefault="00011ED9">
            <w:pPr>
              <w:pStyle w:val="afc"/>
              <w:rPr>
                <w:rFonts w:ascii="Times New Roman" w:hAnsi="Times New Roman" w:cs="Times New Roman"/>
                <w:b/>
                <w:sz w:val="24"/>
                <w:szCs w:val="24"/>
                <w:lang w:val="en-US" w:eastAsia="ru-RU"/>
              </w:rPr>
            </w:pPr>
            <w:r w:rsidRPr="00B8548D">
              <w:rPr>
                <w:rFonts w:ascii="Times New Roman" w:hAnsi="Times New Roman" w:cs="Times New Roman"/>
                <w:b/>
                <w:sz w:val="24"/>
                <w:szCs w:val="24"/>
                <w:lang w:eastAsia="ru-RU"/>
              </w:rPr>
              <w:t>Поставщик</w:t>
            </w:r>
            <w:r w:rsidR="00A30AE6" w:rsidRPr="00B8548D">
              <w:rPr>
                <w:rFonts w:ascii="Times New Roman" w:hAnsi="Times New Roman" w:cs="Times New Roman"/>
                <w:b/>
                <w:sz w:val="24"/>
                <w:szCs w:val="24"/>
                <w:lang w:val="en-US" w:eastAsia="ru-RU"/>
              </w:rPr>
              <w:t>:</w:t>
            </w:r>
          </w:p>
        </w:tc>
      </w:tr>
      <w:tr w:rsidR="00C83BAC" w:rsidRPr="00B8548D" w14:paraId="3BFBBF05" w14:textId="77777777" w:rsidTr="00EA6C8A">
        <w:tc>
          <w:tcPr>
            <w:tcW w:w="2500" w:type="pct"/>
            <w:tcBorders>
              <w:top w:val="nil"/>
              <w:left w:val="nil"/>
              <w:bottom w:val="nil"/>
              <w:right w:val="nil"/>
            </w:tcBorders>
            <w:hideMark/>
          </w:tcPr>
          <w:p w14:paraId="4B3BD6C8" w14:textId="6C6D54A4" w:rsidR="00011ED9" w:rsidRPr="00B8548D" w:rsidRDefault="00011ED9">
            <w:pPr>
              <w:pStyle w:val="afc"/>
              <w:rPr>
                <w:rFonts w:ascii="Times New Roman" w:hAnsi="Times New Roman" w:cs="Times New Roman"/>
                <w:b/>
                <w:color w:val="00000A"/>
                <w:sz w:val="24"/>
                <w:szCs w:val="24"/>
                <w:lang w:eastAsia="ru-RU"/>
              </w:rPr>
            </w:pPr>
            <w:r w:rsidRPr="00B8548D">
              <w:rPr>
                <w:rFonts w:ascii="Times New Roman" w:hAnsi="Times New Roman" w:cs="Times New Roman"/>
                <w:b/>
                <w:color w:val="00000A"/>
                <w:sz w:val="24"/>
                <w:szCs w:val="24"/>
                <w:lang w:eastAsia="ru-RU"/>
              </w:rPr>
              <w:t>АНО «КИНОПАРК»</w:t>
            </w:r>
          </w:p>
        </w:tc>
        <w:tc>
          <w:tcPr>
            <w:tcW w:w="2500" w:type="pct"/>
            <w:tcBorders>
              <w:top w:val="nil"/>
              <w:left w:val="nil"/>
              <w:bottom w:val="nil"/>
              <w:right w:val="nil"/>
            </w:tcBorders>
            <w:hideMark/>
          </w:tcPr>
          <w:p w14:paraId="51AB8435" w14:textId="0878F348" w:rsidR="00011ED9" w:rsidRPr="00B8548D" w:rsidRDefault="00011ED9">
            <w:pPr>
              <w:pStyle w:val="afc"/>
              <w:rPr>
                <w:rFonts w:ascii="Times New Roman" w:hAnsi="Times New Roman" w:cs="Times New Roman"/>
                <w:b/>
                <w:sz w:val="24"/>
                <w:szCs w:val="24"/>
                <w:lang w:eastAsia="ru-RU"/>
              </w:rPr>
            </w:pPr>
          </w:p>
        </w:tc>
      </w:tr>
      <w:tr w:rsidR="00C83BAC" w:rsidRPr="00B8548D" w14:paraId="4CDE66DE" w14:textId="77777777" w:rsidTr="00EA6C8A">
        <w:tc>
          <w:tcPr>
            <w:tcW w:w="2500" w:type="pct"/>
            <w:tcBorders>
              <w:top w:val="nil"/>
              <w:left w:val="nil"/>
              <w:bottom w:val="nil"/>
              <w:right w:val="nil"/>
            </w:tcBorders>
            <w:hideMark/>
          </w:tcPr>
          <w:p w14:paraId="43DBED85" w14:textId="6148F842" w:rsidR="00011ED9" w:rsidRPr="00B8548D" w:rsidRDefault="00011ED9">
            <w:pPr>
              <w:pStyle w:val="afc"/>
              <w:rPr>
                <w:rFonts w:ascii="Times New Roman" w:hAnsi="Times New Roman" w:cs="Times New Roman"/>
                <w:color w:val="00000A"/>
                <w:sz w:val="24"/>
                <w:szCs w:val="24"/>
                <w:lang w:eastAsia="ru-RU"/>
              </w:rPr>
            </w:pPr>
            <w:r w:rsidRPr="00B8548D">
              <w:rPr>
                <w:rFonts w:ascii="Times New Roman" w:hAnsi="Times New Roman" w:cs="Times New Roman"/>
                <w:color w:val="00000A"/>
                <w:sz w:val="24"/>
                <w:szCs w:val="24"/>
                <w:lang w:eastAsia="ru-RU"/>
              </w:rPr>
              <w:t>А</w:t>
            </w:r>
            <w:r w:rsidR="00A30AE6" w:rsidRPr="00B8548D">
              <w:rPr>
                <w:rFonts w:ascii="Times New Roman" w:hAnsi="Times New Roman" w:cs="Times New Roman"/>
                <w:color w:val="00000A"/>
                <w:sz w:val="24"/>
                <w:szCs w:val="24"/>
                <w:lang w:eastAsia="ru-RU"/>
              </w:rPr>
              <w:t>ДРЕС</w:t>
            </w:r>
            <w:r w:rsidRPr="00B8548D">
              <w:rPr>
                <w:rFonts w:ascii="Times New Roman" w:hAnsi="Times New Roman" w:cs="Times New Roman"/>
                <w:color w:val="00000A"/>
                <w:sz w:val="24"/>
                <w:szCs w:val="24"/>
                <w:lang w:eastAsia="ru-RU"/>
              </w:rPr>
              <w:t>:1070</w:t>
            </w:r>
            <w:r w:rsidR="00C83BAC" w:rsidRPr="00B8548D">
              <w:rPr>
                <w:rFonts w:ascii="Times New Roman" w:hAnsi="Times New Roman" w:cs="Times New Roman"/>
                <w:color w:val="00000A"/>
                <w:sz w:val="24"/>
                <w:szCs w:val="24"/>
                <w:lang w:eastAsia="ru-RU"/>
              </w:rPr>
              <w:t xml:space="preserve">31, г Москва, </w:t>
            </w:r>
            <w:proofErr w:type="spellStart"/>
            <w:proofErr w:type="gramStart"/>
            <w:r w:rsidR="00C7397D" w:rsidRPr="00B8548D">
              <w:rPr>
                <w:rFonts w:ascii="Times New Roman" w:hAnsi="Times New Roman" w:cs="Times New Roman"/>
                <w:color w:val="00000A"/>
                <w:sz w:val="24"/>
                <w:szCs w:val="24"/>
                <w:lang w:eastAsia="ru-RU"/>
              </w:rPr>
              <w:t>вн.тер</w:t>
            </w:r>
            <w:proofErr w:type="spellEnd"/>
            <w:proofErr w:type="gramEnd"/>
            <w:r w:rsidR="00C7397D" w:rsidRPr="00B8548D">
              <w:rPr>
                <w:rFonts w:ascii="Times New Roman" w:hAnsi="Times New Roman" w:cs="Times New Roman"/>
                <w:color w:val="00000A"/>
                <w:sz w:val="24"/>
                <w:szCs w:val="24"/>
                <w:lang w:eastAsia="ru-RU"/>
              </w:rPr>
              <w:t xml:space="preserve">. г. Муниципальный Округ Мещанский, </w:t>
            </w:r>
            <w:r w:rsidR="00C83BAC" w:rsidRPr="00B8548D">
              <w:rPr>
                <w:rFonts w:ascii="Times New Roman" w:hAnsi="Times New Roman" w:cs="Times New Roman"/>
                <w:color w:val="00000A"/>
                <w:sz w:val="24"/>
                <w:szCs w:val="24"/>
                <w:lang w:eastAsia="ru-RU"/>
              </w:rPr>
              <w:t>ул. Неглинная, д. </w:t>
            </w:r>
            <w:r w:rsidRPr="00B8548D">
              <w:rPr>
                <w:rFonts w:ascii="Times New Roman" w:hAnsi="Times New Roman" w:cs="Times New Roman"/>
                <w:color w:val="00000A"/>
                <w:sz w:val="24"/>
                <w:szCs w:val="24"/>
                <w:lang w:eastAsia="ru-RU"/>
              </w:rPr>
              <w:t xml:space="preserve">8/10, пом. 2А/1, ком. 45 </w:t>
            </w:r>
          </w:p>
        </w:tc>
        <w:tc>
          <w:tcPr>
            <w:tcW w:w="2500" w:type="pct"/>
            <w:tcBorders>
              <w:top w:val="nil"/>
              <w:left w:val="nil"/>
              <w:bottom w:val="nil"/>
              <w:right w:val="nil"/>
            </w:tcBorders>
            <w:hideMark/>
          </w:tcPr>
          <w:p w14:paraId="6733E4D3" w14:textId="245E6BF9" w:rsidR="00011ED9" w:rsidRPr="00B8548D" w:rsidRDefault="00A30AE6">
            <w:pPr>
              <w:pStyle w:val="afc"/>
              <w:rPr>
                <w:rFonts w:ascii="Times New Roman" w:hAnsi="Times New Roman" w:cs="Times New Roman"/>
                <w:sz w:val="24"/>
                <w:szCs w:val="24"/>
                <w:lang w:eastAsia="ru-RU"/>
              </w:rPr>
            </w:pPr>
            <w:r w:rsidRPr="00B8548D">
              <w:rPr>
                <w:rFonts w:ascii="Times New Roman" w:hAnsi="Times New Roman" w:cs="Times New Roman"/>
                <w:color w:val="00000A"/>
                <w:sz w:val="24"/>
                <w:szCs w:val="24"/>
                <w:lang w:eastAsia="ru-RU"/>
              </w:rPr>
              <w:t>АДРЕС:</w:t>
            </w:r>
            <w:r w:rsidR="00011ED9" w:rsidRPr="00B8548D">
              <w:rPr>
                <w:rFonts w:ascii="Times New Roman" w:hAnsi="Times New Roman" w:cs="Times New Roman"/>
                <w:sz w:val="24"/>
                <w:szCs w:val="24"/>
                <w:lang w:eastAsia="ru-RU"/>
              </w:rPr>
              <w:t xml:space="preserve"> </w:t>
            </w:r>
          </w:p>
        </w:tc>
      </w:tr>
      <w:tr w:rsidR="00C83BAC" w:rsidRPr="00B8548D" w14:paraId="7F0F716E" w14:textId="77777777" w:rsidTr="00EA6C8A">
        <w:tc>
          <w:tcPr>
            <w:tcW w:w="2500" w:type="pct"/>
            <w:tcBorders>
              <w:top w:val="nil"/>
              <w:left w:val="nil"/>
              <w:bottom w:val="nil"/>
              <w:right w:val="nil"/>
            </w:tcBorders>
            <w:hideMark/>
          </w:tcPr>
          <w:p w14:paraId="0B1D21ED" w14:textId="0D61A3AA" w:rsidR="00C83BAC" w:rsidRPr="00B8548D" w:rsidRDefault="00020BC8">
            <w:pPr>
              <w:pStyle w:val="afc"/>
              <w:rPr>
                <w:rFonts w:ascii="Times New Roman" w:hAnsi="Times New Roman" w:cs="Times New Roman"/>
                <w:color w:val="00000A"/>
                <w:sz w:val="24"/>
                <w:szCs w:val="24"/>
                <w:lang w:eastAsia="ru-RU"/>
              </w:rPr>
            </w:pPr>
            <w:r w:rsidRPr="00B8548D">
              <w:rPr>
                <w:rFonts w:ascii="Times New Roman" w:hAnsi="Times New Roman" w:cs="Times New Roman"/>
                <w:color w:val="00000A"/>
                <w:sz w:val="24"/>
                <w:szCs w:val="24"/>
                <w:lang w:eastAsia="ru-RU"/>
              </w:rPr>
              <w:t>ИНН: 9702067203</w:t>
            </w:r>
            <w:r w:rsidR="00C83BAC" w:rsidRPr="00B8548D">
              <w:rPr>
                <w:rFonts w:ascii="Times New Roman" w:hAnsi="Times New Roman" w:cs="Times New Roman"/>
                <w:color w:val="00000A"/>
                <w:sz w:val="24"/>
                <w:szCs w:val="24"/>
                <w:lang w:eastAsia="ru-RU"/>
              </w:rPr>
              <w:t xml:space="preserve"> </w:t>
            </w:r>
          </w:p>
        </w:tc>
        <w:tc>
          <w:tcPr>
            <w:tcW w:w="2500" w:type="pct"/>
            <w:tcBorders>
              <w:top w:val="nil"/>
              <w:left w:val="nil"/>
              <w:bottom w:val="nil"/>
              <w:right w:val="nil"/>
            </w:tcBorders>
            <w:hideMark/>
          </w:tcPr>
          <w:p w14:paraId="77AB3B50" w14:textId="2E58B0FD" w:rsidR="00C83BAC" w:rsidRPr="00B8548D" w:rsidRDefault="00C83BAC">
            <w:pPr>
              <w:pStyle w:val="afc"/>
              <w:rPr>
                <w:rFonts w:ascii="Times New Roman" w:hAnsi="Times New Roman" w:cs="Times New Roman"/>
                <w:sz w:val="24"/>
                <w:szCs w:val="24"/>
                <w:lang w:eastAsia="ru-RU"/>
              </w:rPr>
            </w:pPr>
            <w:r w:rsidRPr="00B8548D">
              <w:rPr>
                <w:rFonts w:ascii="Times New Roman" w:hAnsi="Times New Roman" w:cs="Times New Roman"/>
                <w:sz w:val="24"/>
                <w:szCs w:val="24"/>
                <w:lang w:eastAsia="ru-RU"/>
              </w:rPr>
              <w:t>ИНН</w:t>
            </w:r>
            <w:r w:rsidR="00A30AE6" w:rsidRPr="00B8548D">
              <w:rPr>
                <w:rFonts w:ascii="Times New Roman" w:hAnsi="Times New Roman" w:cs="Times New Roman"/>
                <w:sz w:val="24"/>
                <w:szCs w:val="24"/>
                <w:lang w:val="en-US" w:eastAsia="ru-RU"/>
              </w:rPr>
              <w:t>:</w:t>
            </w:r>
            <w:r w:rsidRPr="00B8548D">
              <w:rPr>
                <w:rFonts w:ascii="Times New Roman" w:hAnsi="Times New Roman" w:cs="Times New Roman"/>
                <w:sz w:val="24"/>
                <w:szCs w:val="24"/>
                <w:lang w:eastAsia="ru-RU"/>
              </w:rPr>
              <w:t xml:space="preserve"> </w:t>
            </w:r>
          </w:p>
        </w:tc>
      </w:tr>
      <w:tr w:rsidR="00C83BAC" w:rsidRPr="00B8548D" w14:paraId="2DAFF6CB" w14:textId="77777777" w:rsidTr="00EA6C8A">
        <w:tc>
          <w:tcPr>
            <w:tcW w:w="2500" w:type="pct"/>
            <w:tcBorders>
              <w:top w:val="nil"/>
              <w:left w:val="nil"/>
              <w:bottom w:val="nil"/>
              <w:right w:val="nil"/>
            </w:tcBorders>
            <w:hideMark/>
          </w:tcPr>
          <w:p w14:paraId="0E7F9574" w14:textId="77777777" w:rsidR="00C83BAC" w:rsidRPr="00B8548D" w:rsidRDefault="00C83BAC">
            <w:pPr>
              <w:pStyle w:val="afc"/>
              <w:rPr>
                <w:rFonts w:ascii="Times New Roman" w:hAnsi="Times New Roman" w:cs="Times New Roman"/>
                <w:color w:val="00000A"/>
                <w:sz w:val="24"/>
                <w:szCs w:val="24"/>
                <w:lang w:eastAsia="ru-RU"/>
              </w:rPr>
            </w:pPr>
            <w:r w:rsidRPr="00B8548D">
              <w:rPr>
                <w:rFonts w:ascii="Times New Roman" w:hAnsi="Times New Roman" w:cs="Times New Roman"/>
                <w:color w:val="00000A"/>
                <w:sz w:val="24"/>
                <w:szCs w:val="24"/>
                <w:lang w:eastAsia="ru-RU"/>
              </w:rPr>
              <w:t>КПП: 770201001</w:t>
            </w:r>
          </w:p>
        </w:tc>
        <w:tc>
          <w:tcPr>
            <w:tcW w:w="2500" w:type="pct"/>
            <w:tcBorders>
              <w:top w:val="nil"/>
              <w:left w:val="nil"/>
              <w:bottom w:val="nil"/>
              <w:right w:val="nil"/>
            </w:tcBorders>
            <w:hideMark/>
          </w:tcPr>
          <w:p w14:paraId="4F954CCB" w14:textId="18009130" w:rsidR="00C83BAC" w:rsidRPr="00B8548D" w:rsidRDefault="00C83BAC">
            <w:pPr>
              <w:pStyle w:val="afc"/>
              <w:rPr>
                <w:rFonts w:ascii="Times New Roman" w:hAnsi="Times New Roman" w:cs="Times New Roman"/>
                <w:sz w:val="24"/>
                <w:szCs w:val="24"/>
                <w:lang w:eastAsia="ru-RU"/>
              </w:rPr>
            </w:pPr>
            <w:r w:rsidRPr="00B8548D">
              <w:rPr>
                <w:rFonts w:ascii="Times New Roman" w:hAnsi="Times New Roman" w:cs="Times New Roman"/>
                <w:sz w:val="24"/>
                <w:szCs w:val="24"/>
                <w:lang w:eastAsia="ru-RU"/>
              </w:rPr>
              <w:t>КПП</w:t>
            </w:r>
            <w:r w:rsidR="00A30AE6" w:rsidRPr="00B8548D">
              <w:rPr>
                <w:rFonts w:ascii="Times New Roman" w:hAnsi="Times New Roman" w:cs="Times New Roman"/>
                <w:sz w:val="24"/>
                <w:szCs w:val="24"/>
                <w:lang w:val="en-US" w:eastAsia="ru-RU"/>
              </w:rPr>
              <w:t>:</w:t>
            </w:r>
            <w:r w:rsidRPr="00B8548D">
              <w:rPr>
                <w:rFonts w:ascii="Times New Roman" w:hAnsi="Times New Roman" w:cs="Times New Roman"/>
                <w:sz w:val="24"/>
                <w:szCs w:val="24"/>
                <w:lang w:eastAsia="ru-RU"/>
              </w:rPr>
              <w:t xml:space="preserve"> </w:t>
            </w:r>
          </w:p>
        </w:tc>
      </w:tr>
      <w:tr w:rsidR="00C83BAC" w:rsidRPr="00B8548D" w14:paraId="3ED87CEA" w14:textId="77777777" w:rsidTr="00EA6C8A">
        <w:tc>
          <w:tcPr>
            <w:tcW w:w="2500" w:type="pct"/>
            <w:tcBorders>
              <w:top w:val="nil"/>
              <w:left w:val="nil"/>
              <w:bottom w:val="nil"/>
              <w:right w:val="nil"/>
            </w:tcBorders>
            <w:hideMark/>
          </w:tcPr>
          <w:p w14:paraId="529B8490" w14:textId="06FDEF11" w:rsidR="00C83BAC" w:rsidRPr="00B8548D" w:rsidRDefault="00C83BAC">
            <w:pPr>
              <w:pStyle w:val="afc"/>
              <w:rPr>
                <w:rFonts w:ascii="Times New Roman" w:hAnsi="Times New Roman" w:cs="Times New Roman"/>
                <w:color w:val="00000A"/>
                <w:sz w:val="24"/>
                <w:szCs w:val="24"/>
                <w:lang w:eastAsia="ru-RU"/>
              </w:rPr>
            </w:pPr>
            <w:r w:rsidRPr="00B8548D">
              <w:rPr>
                <w:rFonts w:ascii="Times New Roman" w:hAnsi="Times New Roman" w:cs="Times New Roman"/>
                <w:color w:val="00000A"/>
                <w:sz w:val="24"/>
                <w:szCs w:val="24"/>
                <w:lang w:eastAsia="ru-RU"/>
              </w:rPr>
              <w:t>Б</w:t>
            </w:r>
            <w:r w:rsidR="00A30AE6" w:rsidRPr="00B8548D">
              <w:rPr>
                <w:rFonts w:ascii="Times New Roman" w:hAnsi="Times New Roman" w:cs="Times New Roman"/>
                <w:color w:val="00000A"/>
                <w:sz w:val="24"/>
                <w:szCs w:val="24"/>
                <w:lang w:eastAsia="ru-RU"/>
              </w:rPr>
              <w:t>АНК:</w:t>
            </w:r>
            <w:r w:rsidRPr="00B8548D">
              <w:rPr>
                <w:rFonts w:ascii="Times New Roman" w:hAnsi="Times New Roman" w:cs="Times New Roman"/>
                <w:color w:val="00000A"/>
                <w:sz w:val="24"/>
                <w:szCs w:val="24"/>
                <w:lang w:eastAsia="ru-RU"/>
              </w:rPr>
              <w:t xml:space="preserve"> филиал «Центральный» банка ВТБ (ПАО)</w:t>
            </w:r>
          </w:p>
        </w:tc>
        <w:tc>
          <w:tcPr>
            <w:tcW w:w="2500" w:type="pct"/>
            <w:tcBorders>
              <w:top w:val="nil"/>
              <w:left w:val="nil"/>
              <w:bottom w:val="nil"/>
              <w:right w:val="nil"/>
            </w:tcBorders>
            <w:hideMark/>
          </w:tcPr>
          <w:p w14:paraId="333978B5" w14:textId="23D19359" w:rsidR="00C83BAC" w:rsidRPr="00B8548D" w:rsidRDefault="00A30AE6">
            <w:pPr>
              <w:pStyle w:val="afc"/>
              <w:rPr>
                <w:rFonts w:ascii="Times New Roman" w:hAnsi="Times New Roman" w:cs="Times New Roman"/>
                <w:sz w:val="24"/>
                <w:szCs w:val="24"/>
                <w:lang w:eastAsia="ru-RU"/>
              </w:rPr>
            </w:pPr>
            <w:r w:rsidRPr="00B8548D">
              <w:rPr>
                <w:rFonts w:ascii="Times New Roman" w:hAnsi="Times New Roman" w:cs="Times New Roman"/>
                <w:color w:val="00000A"/>
                <w:sz w:val="24"/>
                <w:szCs w:val="24"/>
                <w:lang w:eastAsia="ru-RU"/>
              </w:rPr>
              <w:t>БАНК:</w:t>
            </w:r>
          </w:p>
        </w:tc>
      </w:tr>
      <w:tr w:rsidR="00A30AE6" w:rsidRPr="00B8548D" w14:paraId="54285B9B" w14:textId="77777777" w:rsidTr="00EA6C8A">
        <w:tc>
          <w:tcPr>
            <w:tcW w:w="2500" w:type="pct"/>
            <w:tcBorders>
              <w:top w:val="nil"/>
              <w:left w:val="nil"/>
              <w:bottom w:val="nil"/>
              <w:right w:val="nil"/>
            </w:tcBorders>
            <w:hideMark/>
          </w:tcPr>
          <w:p w14:paraId="123CE996" w14:textId="47F7E945" w:rsidR="00A30AE6" w:rsidRPr="00B8548D" w:rsidRDefault="00A30AE6">
            <w:pPr>
              <w:spacing w:after="0" w:line="240" w:lineRule="auto"/>
              <w:rPr>
                <w:rFonts w:ascii="Times New Roman" w:hAnsi="Times New Roman" w:cs="Times New Roman"/>
                <w:sz w:val="24"/>
                <w:szCs w:val="24"/>
              </w:rPr>
            </w:pPr>
            <w:r w:rsidRPr="00B8548D">
              <w:rPr>
                <w:rFonts w:ascii="Times New Roman" w:hAnsi="Times New Roman" w:cs="Times New Roman"/>
                <w:color w:val="00000A"/>
                <w:sz w:val="24"/>
                <w:szCs w:val="24"/>
                <w:lang w:eastAsia="ru-RU"/>
              </w:rPr>
              <w:t>Р/С: 40703810900388000005</w:t>
            </w:r>
          </w:p>
        </w:tc>
        <w:tc>
          <w:tcPr>
            <w:tcW w:w="2500" w:type="pct"/>
            <w:tcBorders>
              <w:top w:val="nil"/>
              <w:left w:val="nil"/>
              <w:bottom w:val="nil"/>
              <w:right w:val="nil"/>
            </w:tcBorders>
          </w:tcPr>
          <w:p w14:paraId="45D9EB65" w14:textId="3AD7A177" w:rsidR="00A30AE6" w:rsidRPr="00B8548D" w:rsidRDefault="00A30AE6">
            <w:pPr>
              <w:pStyle w:val="afc"/>
              <w:rPr>
                <w:rFonts w:ascii="Times New Roman" w:hAnsi="Times New Roman" w:cs="Times New Roman"/>
                <w:sz w:val="24"/>
                <w:szCs w:val="24"/>
                <w:lang w:eastAsia="ru-RU"/>
              </w:rPr>
            </w:pPr>
            <w:r w:rsidRPr="00B8548D">
              <w:rPr>
                <w:rFonts w:ascii="Times New Roman" w:hAnsi="Times New Roman" w:cs="Times New Roman"/>
                <w:color w:val="00000A"/>
                <w:sz w:val="24"/>
                <w:szCs w:val="24"/>
                <w:lang w:eastAsia="ru-RU"/>
              </w:rPr>
              <w:t xml:space="preserve">Р/С: </w:t>
            </w:r>
          </w:p>
        </w:tc>
      </w:tr>
      <w:tr w:rsidR="00A30AE6" w:rsidRPr="00B8548D" w14:paraId="56DD9575" w14:textId="77777777" w:rsidTr="00EA6C8A">
        <w:tc>
          <w:tcPr>
            <w:tcW w:w="2500" w:type="pct"/>
            <w:tcBorders>
              <w:top w:val="nil"/>
              <w:left w:val="nil"/>
              <w:bottom w:val="nil"/>
              <w:right w:val="nil"/>
            </w:tcBorders>
            <w:hideMark/>
          </w:tcPr>
          <w:p w14:paraId="2B4F21F3" w14:textId="11126F43" w:rsidR="00A30AE6" w:rsidRPr="00B8548D" w:rsidRDefault="00A30AE6">
            <w:pPr>
              <w:pStyle w:val="afc"/>
              <w:rPr>
                <w:rFonts w:ascii="Times New Roman" w:hAnsi="Times New Roman" w:cs="Times New Roman"/>
                <w:color w:val="00000A"/>
                <w:sz w:val="24"/>
                <w:szCs w:val="24"/>
                <w:lang w:eastAsia="ru-RU"/>
              </w:rPr>
            </w:pPr>
            <w:r w:rsidRPr="00B8548D">
              <w:rPr>
                <w:rFonts w:ascii="Times New Roman" w:hAnsi="Times New Roman" w:cs="Times New Roman"/>
                <w:color w:val="00000A"/>
                <w:sz w:val="24"/>
                <w:szCs w:val="24"/>
                <w:lang w:eastAsia="ru-RU"/>
              </w:rPr>
              <w:t>БИК</w:t>
            </w:r>
            <w:r w:rsidRPr="00B8548D">
              <w:rPr>
                <w:rFonts w:ascii="Times New Roman" w:hAnsi="Times New Roman" w:cs="Times New Roman"/>
                <w:color w:val="00000A"/>
                <w:sz w:val="24"/>
                <w:szCs w:val="24"/>
                <w:lang w:val="en-US" w:eastAsia="ru-RU"/>
              </w:rPr>
              <w:t>:</w:t>
            </w:r>
            <w:r w:rsidRPr="00B8548D">
              <w:rPr>
                <w:rFonts w:ascii="Times New Roman" w:hAnsi="Times New Roman" w:cs="Times New Roman"/>
                <w:color w:val="00000A"/>
                <w:sz w:val="24"/>
                <w:szCs w:val="24"/>
                <w:lang w:eastAsia="ru-RU"/>
              </w:rPr>
              <w:t xml:space="preserve"> 044525411</w:t>
            </w:r>
          </w:p>
        </w:tc>
        <w:tc>
          <w:tcPr>
            <w:tcW w:w="2500" w:type="pct"/>
            <w:tcBorders>
              <w:top w:val="nil"/>
              <w:left w:val="nil"/>
              <w:bottom w:val="nil"/>
              <w:right w:val="nil"/>
            </w:tcBorders>
          </w:tcPr>
          <w:p w14:paraId="15D63C8C" w14:textId="7D5A338F" w:rsidR="00A30AE6" w:rsidRPr="00B8548D" w:rsidRDefault="00A30AE6">
            <w:pPr>
              <w:pStyle w:val="afc"/>
              <w:rPr>
                <w:rFonts w:ascii="Times New Roman" w:hAnsi="Times New Roman" w:cs="Times New Roman"/>
                <w:sz w:val="24"/>
                <w:szCs w:val="24"/>
                <w:lang w:eastAsia="ru-RU"/>
              </w:rPr>
            </w:pPr>
            <w:r w:rsidRPr="00B8548D">
              <w:rPr>
                <w:rFonts w:ascii="Times New Roman" w:hAnsi="Times New Roman" w:cs="Times New Roman"/>
                <w:color w:val="00000A"/>
                <w:sz w:val="24"/>
                <w:szCs w:val="24"/>
                <w:lang w:eastAsia="ru-RU"/>
              </w:rPr>
              <w:t>БИК</w:t>
            </w:r>
            <w:r w:rsidRPr="00B8548D">
              <w:rPr>
                <w:rFonts w:ascii="Times New Roman" w:hAnsi="Times New Roman" w:cs="Times New Roman"/>
                <w:color w:val="00000A"/>
                <w:sz w:val="24"/>
                <w:szCs w:val="24"/>
                <w:lang w:val="en-US" w:eastAsia="ru-RU"/>
              </w:rPr>
              <w:t>:</w:t>
            </w:r>
            <w:r w:rsidRPr="00B8548D">
              <w:rPr>
                <w:rFonts w:ascii="Times New Roman" w:hAnsi="Times New Roman" w:cs="Times New Roman"/>
                <w:color w:val="00000A"/>
                <w:sz w:val="24"/>
                <w:szCs w:val="24"/>
                <w:lang w:eastAsia="ru-RU"/>
              </w:rPr>
              <w:t xml:space="preserve"> </w:t>
            </w:r>
          </w:p>
        </w:tc>
      </w:tr>
      <w:tr w:rsidR="00A30AE6" w:rsidRPr="00B8548D" w14:paraId="16DF38AF" w14:textId="77777777" w:rsidTr="00EA6C8A">
        <w:tc>
          <w:tcPr>
            <w:tcW w:w="2500" w:type="pct"/>
            <w:tcBorders>
              <w:top w:val="nil"/>
              <w:left w:val="nil"/>
              <w:bottom w:val="nil"/>
              <w:right w:val="nil"/>
            </w:tcBorders>
            <w:hideMark/>
          </w:tcPr>
          <w:p w14:paraId="0DBB981A" w14:textId="54385B46" w:rsidR="00A30AE6" w:rsidRPr="00B8548D" w:rsidRDefault="00A30AE6">
            <w:pPr>
              <w:pStyle w:val="afc"/>
              <w:rPr>
                <w:rFonts w:ascii="Times New Roman" w:hAnsi="Times New Roman" w:cs="Times New Roman"/>
                <w:color w:val="00000A"/>
                <w:sz w:val="24"/>
                <w:szCs w:val="24"/>
                <w:lang w:eastAsia="ru-RU"/>
              </w:rPr>
            </w:pPr>
            <w:r w:rsidRPr="00B8548D">
              <w:rPr>
                <w:rFonts w:ascii="Times New Roman" w:hAnsi="Times New Roman" w:cs="Times New Roman"/>
                <w:color w:val="00000A"/>
                <w:sz w:val="24"/>
                <w:szCs w:val="24"/>
                <w:lang w:eastAsia="ru-RU"/>
              </w:rPr>
              <w:t>К/С</w:t>
            </w:r>
            <w:r w:rsidRPr="00B8548D">
              <w:rPr>
                <w:rFonts w:ascii="Times New Roman" w:hAnsi="Times New Roman" w:cs="Times New Roman"/>
                <w:color w:val="00000A"/>
                <w:sz w:val="24"/>
                <w:szCs w:val="24"/>
                <w:lang w:val="en-US" w:eastAsia="ru-RU"/>
              </w:rPr>
              <w:t>:</w:t>
            </w:r>
            <w:r w:rsidRPr="00B8548D">
              <w:rPr>
                <w:rFonts w:ascii="Times New Roman" w:hAnsi="Times New Roman" w:cs="Times New Roman"/>
                <w:color w:val="00000A"/>
                <w:sz w:val="24"/>
                <w:szCs w:val="24"/>
                <w:lang w:eastAsia="ru-RU"/>
              </w:rPr>
              <w:t xml:space="preserve"> 30101810145250000411</w:t>
            </w:r>
          </w:p>
        </w:tc>
        <w:tc>
          <w:tcPr>
            <w:tcW w:w="2500" w:type="pct"/>
            <w:tcBorders>
              <w:top w:val="nil"/>
              <w:left w:val="nil"/>
              <w:bottom w:val="nil"/>
              <w:right w:val="nil"/>
            </w:tcBorders>
            <w:hideMark/>
          </w:tcPr>
          <w:p w14:paraId="70C6D4D1" w14:textId="0443DF3C" w:rsidR="00A30AE6" w:rsidRPr="00B8548D" w:rsidRDefault="00A30AE6">
            <w:pPr>
              <w:pStyle w:val="afc"/>
              <w:rPr>
                <w:rFonts w:ascii="Times New Roman" w:hAnsi="Times New Roman" w:cs="Times New Roman"/>
                <w:sz w:val="24"/>
                <w:szCs w:val="24"/>
                <w:lang w:eastAsia="ru-RU"/>
              </w:rPr>
            </w:pPr>
            <w:r w:rsidRPr="00B8548D">
              <w:rPr>
                <w:rFonts w:ascii="Times New Roman" w:hAnsi="Times New Roman" w:cs="Times New Roman"/>
                <w:color w:val="00000A"/>
                <w:sz w:val="24"/>
                <w:szCs w:val="24"/>
                <w:lang w:eastAsia="ru-RU"/>
              </w:rPr>
              <w:t>К/С</w:t>
            </w:r>
            <w:r w:rsidRPr="00B8548D">
              <w:rPr>
                <w:rFonts w:ascii="Times New Roman" w:hAnsi="Times New Roman" w:cs="Times New Roman"/>
                <w:color w:val="00000A"/>
                <w:sz w:val="24"/>
                <w:szCs w:val="24"/>
                <w:lang w:val="en-US" w:eastAsia="ru-RU"/>
              </w:rPr>
              <w:t>:</w:t>
            </w:r>
            <w:r w:rsidRPr="00B8548D">
              <w:rPr>
                <w:rFonts w:ascii="Times New Roman" w:hAnsi="Times New Roman" w:cs="Times New Roman"/>
                <w:color w:val="00000A"/>
                <w:sz w:val="24"/>
                <w:szCs w:val="24"/>
                <w:lang w:eastAsia="ru-RU"/>
              </w:rPr>
              <w:t xml:space="preserve"> </w:t>
            </w:r>
          </w:p>
        </w:tc>
      </w:tr>
      <w:tr w:rsidR="00A30AE6" w:rsidRPr="00B8548D" w14:paraId="196C6657" w14:textId="77777777" w:rsidTr="00EA6C8A">
        <w:tc>
          <w:tcPr>
            <w:tcW w:w="2500" w:type="pct"/>
            <w:tcBorders>
              <w:top w:val="nil"/>
              <w:left w:val="nil"/>
              <w:bottom w:val="nil"/>
              <w:right w:val="nil"/>
            </w:tcBorders>
            <w:hideMark/>
          </w:tcPr>
          <w:p w14:paraId="0C8E54A3" w14:textId="77777777" w:rsidR="00A30AE6" w:rsidRPr="00B8548D" w:rsidRDefault="00A30AE6">
            <w:pPr>
              <w:pStyle w:val="afc"/>
              <w:rPr>
                <w:rFonts w:ascii="Times New Roman" w:hAnsi="Times New Roman" w:cs="Times New Roman"/>
                <w:color w:val="00000A"/>
                <w:sz w:val="24"/>
                <w:szCs w:val="24"/>
                <w:lang w:eastAsia="ru-RU"/>
              </w:rPr>
            </w:pPr>
            <w:r w:rsidRPr="00B8548D">
              <w:rPr>
                <w:rFonts w:ascii="Times New Roman" w:hAnsi="Times New Roman" w:cs="Times New Roman"/>
                <w:color w:val="00000A"/>
                <w:sz w:val="24"/>
                <w:szCs w:val="24"/>
                <w:lang w:eastAsia="ru-RU"/>
              </w:rPr>
              <w:t>ОГРН: 1247700351194</w:t>
            </w:r>
          </w:p>
        </w:tc>
        <w:tc>
          <w:tcPr>
            <w:tcW w:w="2500" w:type="pct"/>
            <w:tcBorders>
              <w:top w:val="nil"/>
              <w:left w:val="nil"/>
              <w:bottom w:val="nil"/>
              <w:right w:val="nil"/>
            </w:tcBorders>
            <w:hideMark/>
          </w:tcPr>
          <w:p w14:paraId="4B51BA7F" w14:textId="58EFD825" w:rsidR="00A30AE6" w:rsidRPr="00B8548D" w:rsidRDefault="00A30AE6">
            <w:pPr>
              <w:pStyle w:val="afc"/>
              <w:rPr>
                <w:rFonts w:ascii="Times New Roman" w:hAnsi="Times New Roman" w:cs="Times New Roman"/>
                <w:sz w:val="24"/>
                <w:szCs w:val="24"/>
                <w:lang w:eastAsia="ru-RU"/>
              </w:rPr>
            </w:pPr>
            <w:r w:rsidRPr="00B8548D">
              <w:rPr>
                <w:rFonts w:ascii="Times New Roman" w:hAnsi="Times New Roman" w:cs="Times New Roman"/>
                <w:color w:val="00000A"/>
                <w:sz w:val="24"/>
                <w:szCs w:val="24"/>
                <w:lang w:eastAsia="ru-RU"/>
              </w:rPr>
              <w:t xml:space="preserve">ОГРН: </w:t>
            </w:r>
          </w:p>
        </w:tc>
      </w:tr>
      <w:tr w:rsidR="00C83BAC" w:rsidRPr="00B8548D" w14:paraId="06B3CAA9" w14:textId="77777777" w:rsidTr="00EA6C8A">
        <w:tc>
          <w:tcPr>
            <w:tcW w:w="2500" w:type="pct"/>
            <w:tcBorders>
              <w:top w:val="nil"/>
              <w:left w:val="nil"/>
              <w:bottom w:val="nil"/>
              <w:right w:val="nil"/>
            </w:tcBorders>
            <w:hideMark/>
          </w:tcPr>
          <w:p w14:paraId="6E9EE707" w14:textId="77777777" w:rsidR="00C83BAC" w:rsidRPr="00B8548D" w:rsidRDefault="00C83BAC" w:rsidP="00020BC8">
            <w:pPr>
              <w:pStyle w:val="afc"/>
              <w:rPr>
                <w:rFonts w:ascii="Times New Roman" w:hAnsi="Times New Roman" w:cs="Times New Roman"/>
                <w:sz w:val="24"/>
                <w:szCs w:val="24"/>
                <w:lang w:eastAsia="ru-RU"/>
              </w:rPr>
            </w:pPr>
          </w:p>
        </w:tc>
        <w:tc>
          <w:tcPr>
            <w:tcW w:w="2500" w:type="pct"/>
            <w:tcBorders>
              <w:top w:val="nil"/>
              <w:left w:val="nil"/>
              <w:bottom w:val="nil"/>
              <w:right w:val="nil"/>
            </w:tcBorders>
            <w:hideMark/>
          </w:tcPr>
          <w:p w14:paraId="6111E60F" w14:textId="1F461C8F" w:rsidR="00C83BAC" w:rsidRPr="00B8548D" w:rsidRDefault="00C83BAC" w:rsidP="00020BC8">
            <w:pPr>
              <w:pStyle w:val="afc"/>
              <w:rPr>
                <w:rFonts w:ascii="Times New Roman" w:hAnsi="Times New Roman" w:cs="Times New Roman"/>
                <w:sz w:val="24"/>
                <w:szCs w:val="24"/>
                <w:lang w:eastAsia="ru-RU"/>
              </w:rPr>
            </w:pPr>
          </w:p>
        </w:tc>
      </w:tr>
      <w:tr w:rsidR="00C83BAC" w:rsidRPr="00B8548D" w14:paraId="545A739D" w14:textId="77777777" w:rsidTr="00EA6C8A">
        <w:tc>
          <w:tcPr>
            <w:tcW w:w="2500" w:type="pct"/>
            <w:tcBorders>
              <w:top w:val="nil"/>
              <w:left w:val="nil"/>
              <w:bottom w:val="nil"/>
              <w:right w:val="nil"/>
            </w:tcBorders>
            <w:hideMark/>
          </w:tcPr>
          <w:p w14:paraId="709F7423" w14:textId="77777777" w:rsidR="00020BC8" w:rsidRPr="00B8548D" w:rsidRDefault="00020BC8" w:rsidP="00020BC8">
            <w:pPr>
              <w:pStyle w:val="afc"/>
              <w:rPr>
                <w:rFonts w:ascii="Times New Roman" w:hAnsi="Times New Roman" w:cs="Times New Roman"/>
                <w:b/>
                <w:sz w:val="24"/>
                <w:szCs w:val="24"/>
                <w:lang w:eastAsia="ru-RU"/>
              </w:rPr>
            </w:pPr>
          </w:p>
          <w:p w14:paraId="722398FD" w14:textId="224FF60F" w:rsidR="00C83BAC" w:rsidRPr="00B8548D" w:rsidRDefault="00C83BAC" w:rsidP="00020BC8">
            <w:pPr>
              <w:pStyle w:val="afc"/>
              <w:rPr>
                <w:rFonts w:ascii="Times New Roman" w:hAnsi="Times New Roman" w:cs="Times New Roman"/>
                <w:b/>
                <w:sz w:val="24"/>
                <w:szCs w:val="24"/>
                <w:lang w:eastAsia="ru-RU"/>
              </w:rPr>
            </w:pPr>
            <w:r w:rsidRPr="00B8548D">
              <w:rPr>
                <w:rFonts w:ascii="Times New Roman" w:hAnsi="Times New Roman" w:cs="Times New Roman"/>
                <w:b/>
                <w:sz w:val="24"/>
                <w:szCs w:val="24"/>
                <w:lang w:eastAsia="ru-RU"/>
              </w:rPr>
              <w:t>Генеральный директор</w:t>
            </w:r>
          </w:p>
        </w:tc>
        <w:tc>
          <w:tcPr>
            <w:tcW w:w="2500" w:type="pct"/>
            <w:tcBorders>
              <w:top w:val="nil"/>
              <w:left w:val="nil"/>
              <w:bottom w:val="nil"/>
              <w:right w:val="nil"/>
            </w:tcBorders>
            <w:hideMark/>
          </w:tcPr>
          <w:p w14:paraId="58C37891" w14:textId="77777777" w:rsidR="00020BC8" w:rsidRPr="00B8548D" w:rsidRDefault="00020BC8" w:rsidP="00020BC8">
            <w:pPr>
              <w:pStyle w:val="afc"/>
              <w:rPr>
                <w:rFonts w:ascii="Times New Roman" w:hAnsi="Times New Roman" w:cs="Times New Roman"/>
                <w:b/>
                <w:sz w:val="24"/>
                <w:szCs w:val="24"/>
                <w:lang w:eastAsia="ru-RU"/>
              </w:rPr>
            </w:pPr>
          </w:p>
          <w:p w14:paraId="5AB106B0" w14:textId="7F28347F" w:rsidR="00C83BAC" w:rsidRPr="00B8548D" w:rsidRDefault="00C83BAC" w:rsidP="00020BC8">
            <w:pPr>
              <w:pStyle w:val="afc"/>
              <w:rPr>
                <w:rFonts w:ascii="Times New Roman" w:hAnsi="Times New Roman" w:cs="Times New Roman"/>
                <w:b/>
                <w:color w:val="FF0000"/>
                <w:sz w:val="24"/>
                <w:szCs w:val="24"/>
                <w:lang w:eastAsia="ru-RU"/>
              </w:rPr>
            </w:pPr>
          </w:p>
        </w:tc>
      </w:tr>
      <w:tr w:rsidR="00C83BAC" w:rsidRPr="00B8548D" w14:paraId="03233A87" w14:textId="77777777" w:rsidTr="00EA6C8A">
        <w:tc>
          <w:tcPr>
            <w:tcW w:w="2500" w:type="pct"/>
            <w:tcBorders>
              <w:top w:val="nil"/>
              <w:left w:val="nil"/>
              <w:bottom w:val="nil"/>
              <w:right w:val="nil"/>
            </w:tcBorders>
            <w:hideMark/>
          </w:tcPr>
          <w:p w14:paraId="663BA85A" w14:textId="77777777" w:rsidR="00C83BAC" w:rsidRPr="00B8548D" w:rsidRDefault="00C83BAC" w:rsidP="00020BC8">
            <w:pPr>
              <w:pStyle w:val="afc"/>
              <w:rPr>
                <w:rFonts w:ascii="Times New Roman" w:hAnsi="Times New Roman" w:cs="Times New Roman"/>
                <w:b/>
                <w:color w:val="FF0000"/>
                <w:sz w:val="24"/>
                <w:szCs w:val="24"/>
                <w:lang w:eastAsia="ru-RU"/>
              </w:rPr>
            </w:pPr>
          </w:p>
          <w:p w14:paraId="2D123A88" w14:textId="4BE689A7" w:rsidR="00DA4470" w:rsidRPr="00B8548D" w:rsidRDefault="00DA4470" w:rsidP="00020BC8">
            <w:pPr>
              <w:pStyle w:val="afc"/>
              <w:rPr>
                <w:rFonts w:ascii="Times New Roman" w:hAnsi="Times New Roman" w:cs="Times New Roman"/>
                <w:b/>
                <w:color w:val="FF0000"/>
                <w:sz w:val="24"/>
                <w:szCs w:val="24"/>
                <w:lang w:eastAsia="ru-RU"/>
              </w:rPr>
            </w:pPr>
          </w:p>
        </w:tc>
        <w:tc>
          <w:tcPr>
            <w:tcW w:w="2500" w:type="pct"/>
            <w:tcBorders>
              <w:top w:val="nil"/>
              <w:left w:val="nil"/>
              <w:bottom w:val="nil"/>
              <w:right w:val="nil"/>
            </w:tcBorders>
            <w:hideMark/>
          </w:tcPr>
          <w:p w14:paraId="54012B4A" w14:textId="77777777" w:rsidR="00C83BAC" w:rsidRPr="00B8548D" w:rsidRDefault="00C83BAC" w:rsidP="00020BC8">
            <w:pPr>
              <w:pStyle w:val="afc"/>
              <w:rPr>
                <w:rFonts w:ascii="Times New Roman" w:hAnsi="Times New Roman" w:cs="Times New Roman"/>
                <w:b/>
                <w:sz w:val="24"/>
                <w:szCs w:val="24"/>
                <w:lang w:eastAsia="ru-RU"/>
              </w:rPr>
            </w:pPr>
          </w:p>
          <w:p w14:paraId="2F5C4DD9" w14:textId="23CB9433" w:rsidR="00DA4470" w:rsidRPr="00B8548D" w:rsidRDefault="00DA4470" w:rsidP="00020BC8">
            <w:pPr>
              <w:pStyle w:val="afc"/>
              <w:rPr>
                <w:rFonts w:ascii="Times New Roman" w:hAnsi="Times New Roman" w:cs="Times New Roman"/>
                <w:b/>
                <w:sz w:val="24"/>
                <w:szCs w:val="24"/>
                <w:lang w:eastAsia="ru-RU"/>
              </w:rPr>
            </w:pPr>
          </w:p>
        </w:tc>
      </w:tr>
      <w:tr w:rsidR="00C83BAC" w:rsidRPr="00B8548D" w14:paraId="522A8A29" w14:textId="77777777" w:rsidTr="00EA6C8A">
        <w:tc>
          <w:tcPr>
            <w:tcW w:w="2500" w:type="pct"/>
            <w:tcBorders>
              <w:top w:val="nil"/>
              <w:left w:val="nil"/>
              <w:bottom w:val="nil"/>
              <w:right w:val="nil"/>
            </w:tcBorders>
            <w:hideMark/>
          </w:tcPr>
          <w:p w14:paraId="79890576" w14:textId="0218A549" w:rsidR="00C83BAC" w:rsidRPr="00B8548D" w:rsidRDefault="00C83BAC" w:rsidP="00020BC8">
            <w:pPr>
              <w:pStyle w:val="afc"/>
              <w:rPr>
                <w:rFonts w:ascii="Times New Roman" w:hAnsi="Times New Roman" w:cs="Times New Roman"/>
                <w:b/>
                <w:sz w:val="24"/>
                <w:szCs w:val="24"/>
                <w:lang w:eastAsia="ru-RU"/>
              </w:rPr>
            </w:pPr>
            <w:r w:rsidRPr="00B8548D">
              <w:rPr>
                <w:rFonts w:ascii="Times New Roman" w:hAnsi="Times New Roman" w:cs="Times New Roman"/>
                <w:b/>
                <w:sz w:val="24"/>
                <w:szCs w:val="24"/>
                <w:lang w:eastAsia="ru-RU"/>
              </w:rPr>
              <w:t>________________/</w:t>
            </w:r>
            <w:r w:rsidR="00C72FB5" w:rsidRPr="00B8548D">
              <w:rPr>
                <w:rFonts w:ascii="Times New Roman" w:hAnsi="Times New Roman" w:cs="Times New Roman"/>
                <w:b/>
                <w:sz w:val="24"/>
                <w:szCs w:val="24"/>
                <w:lang w:eastAsia="ru-RU"/>
              </w:rPr>
              <w:t>А</w:t>
            </w:r>
            <w:r w:rsidRPr="00B8548D">
              <w:rPr>
                <w:rFonts w:ascii="Times New Roman" w:hAnsi="Times New Roman" w:cs="Times New Roman"/>
                <w:b/>
                <w:sz w:val="24"/>
                <w:szCs w:val="24"/>
                <w:lang w:eastAsia="ru-RU"/>
              </w:rPr>
              <w:t>.</w:t>
            </w:r>
            <w:r w:rsidR="00C72FB5" w:rsidRPr="00B8548D">
              <w:rPr>
                <w:rFonts w:ascii="Times New Roman" w:hAnsi="Times New Roman" w:cs="Times New Roman"/>
                <w:b/>
                <w:sz w:val="24"/>
                <w:szCs w:val="24"/>
                <w:lang w:eastAsia="ru-RU"/>
              </w:rPr>
              <w:t>В</w:t>
            </w:r>
            <w:r w:rsidRPr="00B8548D">
              <w:rPr>
                <w:rFonts w:ascii="Times New Roman" w:hAnsi="Times New Roman" w:cs="Times New Roman"/>
                <w:b/>
                <w:sz w:val="24"/>
                <w:szCs w:val="24"/>
                <w:lang w:eastAsia="ru-RU"/>
              </w:rPr>
              <w:t xml:space="preserve">. </w:t>
            </w:r>
            <w:r w:rsidR="00C72FB5" w:rsidRPr="00B8548D">
              <w:rPr>
                <w:rFonts w:ascii="Times New Roman" w:hAnsi="Times New Roman" w:cs="Times New Roman"/>
                <w:b/>
                <w:sz w:val="24"/>
                <w:szCs w:val="24"/>
                <w:lang w:eastAsia="ru-RU"/>
              </w:rPr>
              <w:t>Яворский</w:t>
            </w:r>
            <w:r w:rsidRPr="00B8548D">
              <w:rPr>
                <w:rFonts w:ascii="Times New Roman" w:hAnsi="Times New Roman" w:cs="Times New Roman"/>
                <w:b/>
                <w:sz w:val="24"/>
                <w:szCs w:val="24"/>
                <w:lang w:eastAsia="ru-RU"/>
              </w:rPr>
              <w:t xml:space="preserve">/ </w:t>
            </w:r>
          </w:p>
        </w:tc>
        <w:tc>
          <w:tcPr>
            <w:tcW w:w="2500" w:type="pct"/>
            <w:tcBorders>
              <w:top w:val="nil"/>
              <w:left w:val="nil"/>
              <w:bottom w:val="nil"/>
              <w:right w:val="nil"/>
            </w:tcBorders>
            <w:hideMark/>
          </w:tcPr>
          <w:p w14:paraId="18A37775" w14:textId="3C1EA838" w:rsidR="00C83BAC" w:rsidRPr="00B8548D" w:rsidRDefault="00C83BAC" w:rsidP="00020BC8">
            <w:pPr>
              <w:pStyle w:val="afc"/>
              <w:rPr>
                <w:rFonts w:ascii="Times New Roman" w:hAnsi="Times New Roman" w:cs="Times New Roman"/>
                <w:b/>
                <w:sz w:val="24"/>
                <w:szCs w:val="24"/>
                <w:lang w:eastAsia="ru-RU"/>
              </w:rPr>
            </w:pPr>
            <w:r w:rsidRPr="00B8548D">
              <w:rPr>
                <w:rFonts w:ascii="Times New Roman" w:hAnsi="Times New Roman" w:cs="Times New Roman"/>
                <w:b/>
                <w:sz w:val="24"/>
                <w:szCs w:val="24"/>
                <w:lang w:eastAsia="ru-RU"/>
              </w:rPr>
              <w:t xml:space="preserve">_________________ </w:t>
            </w:r>
            <w:r w:rsidR="00020BC8" w:rsidRPr="00B8548D">
              <w:rPr>
                <w:rFonts w:ascii="Times New Roman" w:hAnsi="Times New Roman" w:cs="Times New Roman"/>
                <w:b/>
                <w:sz w:val="24"/>
                <w:szCs w:val="24"/>
                <w:lang w:eastAsia="ru-RU"/>
              </w:rPr>
              <w:t>/</w:t>
            </w:r>
            <w:r w:rsidR="00A30AE6" w:rsidRPr="00B8548D">
              <w:rPr>
                <w:rFonts w:ascii="Times New Roman" w:hAnsi="Times New Roman" w:cs="Times New Roman"/>
                <w:b/>
                <w:sz w:val="24"/>
                <w:szCs w:val="24"/>
                <w:lang w:eastAsia="ru-RU"/>
              </w:rPr>
              <w:t>_________________</w:t>
            </w:r>
            <w:r w:rsidR="00020BC8" w:rsidRPr="00B8548D">
              <w:rPr>
                <w:rFonts w:ascii="Times New Roman" w:hAnsi="Times New Roman" w:cs="Times New Roman"/>
                <w:b/>
                <w:sz w:val="24"/>
                <w:szCs w:val="24"/>
                <w:lang w:eastAsia="ru-RU"/>
              </w:rPr>
              <w:t>/</w:t>
            </w:r>
          </w:p>
        </w:tc>
      </w:tr>
      <w:tr w:rsidR="00C83BAC" w:rsidRPr="00B8548D" w14:paraId="3F26DA69" w14:textId="77777777" w:rsidTr="00EA6C8A">
        <w:tc>
          <w:tcPr>
            <w:tcW w:w="2500" w:type="pct"/>
            <w:tcBorders>
              <w:top w:val="nil"/>
              <w:left w:val="nil"/>
              <w:bottom w:val="nil"/>
              <w:right w:val="nil"/>
            </w:tcBorders>
            <w:hideMark/>
          </w:tcPr>
          <w:p w14:paraId="45032BBF" w14:textId="77777777" w:rsidR="00C83BAC" w:rsidRPr="00B8548D" w:rsidRDefault="00C83BAC" w:rsidP="00020BC8">
            <w:pPr>
              <w:pStyle w:val="afc"/>
              <w:rPr>
                <w:rFonts w:ascii="Times New Roman" w:hAnsi="Times New Roman" w:cs="Times New Roman"/>
                <w:b/>
                <w:sz w:val="24"/>
                <w:szCs w:val="24"/>
                <w:lang w:eastAsia="ru-RU"/>
              </w:rPr>
            </w:pPr>
            <w:r w:rsidRPr="00B8548D">
              <w:rPr>
                <w:rFonts w:ascii="Times New Roman" w:hAnsi="Times New Roman" w:cs="Times New Roman"/>
                <w:b/>
                <w:sz w:val="24"/>
                <w:szCs w:val="24"/>
                <w:lang w:eastAsia="ru-RU"/>
              </w:rPr>
              <w:t>М.П.</w:t>
            </w:r>
          </w:p>
        </w:tc>
        <w:tc>
          <w:tcPr>
            <w:tcW w:w="2500" w:type="pct"/>
            <w:tcBorders>
              <w:top w:val="nil"/>
              <w:left w:val="nil"/>
              <w:bottom w:val="nil"/>
              <w:right w:val="nil"/>
            </w:tcBorders>
            <w:hideMark/>
          </w:tcPr>
          <w:p w14:paraId="25B22AF6" w14:textId="77777777" w:rsidR="00C83BAC" w:rsidRPr="00B8548D" w:rsidRDefault="00C83BAC" w:rsidP="00020BC8">
            <w:pPr>
              <w:pStyle w:val="afc"/>
              <w:rPr>
                <w:rFonts w:ascii="Times New Roman" w:hAnsi="Times New Roman" w:cs="Times New Roman"/>
                <w:b/>
                <w:sz w:val="24"/>
                <w:szCs w:val="24"/>
                <w:lang w:eastAsia="ru-RU"/>
              </w:rPr>
            </w:pPr>
            <w:r w:rsidRPr="00B8548D">
              <w:rPr>
                <w:rFonts w:ascii="Times New Roman" w:hAnsi="Times New Roman" w:cs="Times New Roman"/>
                <w:b/>
                <w:sz w:val="24"/>
                <w:szCs w:val="24"/>
                <w:lang w:eastAsia="ru-RU"/>
              </w:rPr>
              <w:t>М.П.</w:t>
            </w:r>
          </w:p>
        </w:tc>
      </w:tr>
    </w:tbl>
    <w:p w14:paraId="56C77AE6" w14:textId="77777777" w:rsidR="000F1149" w:rsidRPr="00B8548D" w:rsidRDefault="000F1149" w:rsidP="00020BC8">
      <w:pPr>
        <w:spacing w:after="0" w:line="240" w:lineRule="auto"/>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br w:type="page"/>
      </w:r>
    </w:p>
    <w:p w14:paraId="3426C285" w14:textId="0E28721C" w:rsidR="00EB3668" w:rsidRPr="004F37CB" w:rsidRDefault="00EB3668" w:rsidP="00EB3668">
      <w:pPr>
        <w:pStyle w:val="a3"/>
        <w:tabs>
          <w:tab w:val="left" w:pos="0"/>
        </w:tabs>
        <w:overflowPunct w:val="0"/>
        <w:ind w:left="300"/>
        <w:jc w:val="right"/>
        <w:rPr>
          <w:rFonts w:ascii="Times New Roman" w:eastAsia="Times New Roman" w:hAnsi="Times New Roman" w:cs="Times New Roman"/>
          <w:b/>
          <w:sz w:val="24"/>
          <w:szCs w:val="24"/>
          <w:lang w:eastAsia="ru-RU"/>
        </w:rPr>
      </w:pPr>
      <w:r w:rsidRPr="004F37CB">
        <w:rPr>
          <w:rFonts w:ascii="Times New Roman" w:eastAsia="Times New Roman" w:hAnsi="Times New Roman" w:cs="Times New Roman"/>
          <w:b/>
          <w:sz w:val="24"/>
          <w:szCs w:val="24"/>
          <w:lang w:eastAsia="ru-RU"/>
        </w:rPr>
        <w:lastRenderedPageBreak/>
        <w:t>Приложение № 1</w:t>
      </w:r>
    </w:p>
    <w:p w14:paraId="4E013C4F" w14:textId="77777777" w:rsidR="00EB3668" w:rsidRPr="00B8548D" w:rsidRDefault="00EB3668" w:rsidP="00EB3668">
      <w:pPr>
        <w:pStyle w:val="a3"/>
        <w:tabs>
          <w:tab w:val="left" w:pos="0"/>
        </w:tabs>
        <w:overflowPunct w:val="0"/>
        <w:ind w:left="300"/>
        <w:jc w:val="right"/>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к Договору № ___ от «___» ________________ 2025 г.</w:t>
      </w:r>
    </w:p>
    <w:p w14:paraId="0EA2DF52" w14:textId="1418D73B" w:rsidR="00F87609" w:rsidRDefault="00F87609" w:rsidP="00020BC8">
      <w:pPr>
        <w:spacing w:after="0" w:line="240" w:lineRule="auto"/>
        <w:jc w:val="both"/>
        <w:rPr>
          <w:rFonts w:ascii="Times New Roman" w:eastAsia="Times New Roman" w:hAnsi="Times New Roman" w:cs="Times New Roman"/>
          <w:b/>
          <w:sz w:val="24"/>
          <w:szCs w:val="24"/>
          <w:lang w:eastAsia="ru-RU"/>
        </w:rPr>
      </w:pPr>
    </w:p>
    <w:p w14:paraId="1805AC95" w14:textId="77777777" w:rsidR="00D831AA" w:rsidRPr="00B8548D" w:rsidRDefault="00D831AA" w:rsidP="00020BC8">
      <w:pPr>
        <w:spacing w:after="0" w:line="240" w:lineRule="auto"/>
        <w:jc w:val="both"/>
        <w:rPr>
          <w:rFonts w:ascii="Times New Roman" w:eastAsia="Times New Roman" w:hAnsi="Times New Roman" w:cs="Times New Roman"/>
          <w:b/>
          <w:sz w:val="24"/>
          <w:szCs w:val="24"/>
          <w:lang w:eastAsia="ru-RU"/>
        </w:rPr>
      </w:pPr>
    </w:p>
    <w:p w14:paraId="7124A5B8" w14:textId="77777777" w:rsidR="003E4B33" w:rsidRPr="00B8548D" w:rsidRDefault="003E4B33" w:rsidP="003E4B33">
      <w:pPr>
        <w:spacing w:after="0" w:line="240" w:lineRule="auto"/>
        <w:ind w:firstLine="720"/>
        <w:jc w:val="center"/>
        <w:rPr>
          <w:rFonts w:ascii="Times New Roman" w:eastAsia="Arial Unicode MS" w:hAnsi="Times New Roman" w:cs="Times New Roman"/>
          <w:b/>
          <w:bCs/>
          <w:sz w:val="24"/>
          <w:szCs w:val="24"/>
          <w:bdr w:val="nil"/>
        </w:rPr>
      </w:pPr>
      <w:r w:rsidRPr="00B8548D">
        <w:rPr>
          <w:rFonts w:ascii="Times New Roman" w:eastAsia="Arial Unicode MS" w:hAnsi="Times New Roman" w:cs="Times New Roman"/>
          <w:b/>
          <w:bCs/>
          <w:sz w:val="24"/>
          <w:szCs w:val="24"/>
          <w:bdr w:val="nil"/>
        </w:rPr>
        <w:t xml:space="preserve">Техническое задание </w:t>
      </w:r>
    </w:p>
    <w:p w14:paraId="25F68133" w14:textId="40699190" w:rsidR="003E4B33" w:rsidRPr="00B8548D" w:rsidRDefault="003E4B33" w:rsidP="003E4B33">
      <w:pPr>
        <w:spacing w:after="0" w:line="240" w:lineRule="auto"/>
        <w:ind w:firstLine="720"/>
        <w:jc w:val="center"/>
        <w:rPr>
          <w:rFonts w:ascii="Times New Roman" w:eastAsia="Arial Unicode MS" w:hAnsi="Times New Roman" w:cs="Times New Roman"/>
          <w:sz w:val="24"/>
          <w:szCs w:val="24"/>
          <w:bdr w:val="nil"/>
        </w:rPr>
      </w:pPr>
      <w:r w:rsidRPr="00B8548D">
        <w:rPr>
          <w:rFonts w:ascii="Times New Roman" w:eastAsia="Arial Unicode MS" w:hAnsi="Times New Roman" w:cs="Times New Roman"/>
          <w:sz w:val="24"/>
          <w:szCs w:val="24"/>
          <w:bdr w:val="nil"/>
        </w:rPr>
        <w:t xml:space="preserve">на поставку </w:t>
      </w:r>
      <w:r w:rsidR="00306CFE" w:rsidRPr="00B8548D">
        <w:rPr>
          <w:rFonts w:ascii="Times New Roman" w:eastAsia="Arial Unicode MS" w:hAnsi="Times New Roman" w:cs="Times New Roman"/>
          <w:sz w:val="24"/>
          <w:szCs w:val="24"/>
          <w:bdr w:val="nil"/>
        </w:rPr>
        <w:t>навесных замков</w:t>
      </w:r>
    </w:p>
    <w:p w14:paraId="7CC75704" w14:textId="77777777" w:rsidR="003E4B33" w:rsidRPr="00B8548D" w:rsidRDefault="003E4B33" w:rsidP="003E4B33">
      <w:pPr>
        <w:spacing w:after="0" w:line="240" w:lineRule="auto"/>
        <w:ind w:firstLine="720"/>
        <w:jc w:val="center"/>
        <w:rPr>
          <w:rFonts w:ascii="Times New Roman" w:eastAsia="Arial Unicode MS" w:hAnsi="Times New Roman" w:cs="Times New Roman"/>
          <w:sz w:val="24"/>
          <w:szCs w:val="24"/>
          <w:bdr w:val="nil"/>
        </w:rPr>
      </w:pP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2723"/>
        <w:gridCol w:w="6379"/>
      </w:tblGrid>
      <w:tr w:rsidR="00306CFE" w:rsidRPr="00B8548D" w14:paraId="60DAFD66" w14:textId="77777777" w:rsidTr="004F37CB">
        <w:tc>
          <w:tcPr>
            <w:tcW w:w="708" w:type="dxa"/>
            <w:tcBorders>
              <w:top w:val="single" w:sz="4" w:space="0" w:color="000000"/>
              <w:left w:val="single" w:sz="4" w:space="0" w:color="000000"/>
              <w:bottom w:val="single" w:sz="4" w:space="0" w:color="000000"/>
              <w:right w:val="single" w:sz="4" w:space="0" w:color="000000"/>
            </w:tcBorders>
            <w:hideMark/>
          </w:tcPr>
          <w:p w14:paraId="79ED3C68"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eastAsia="Arial Unicode MS" w:hAnsi="Times New Roman" w:cs="Times New Roman"/>
                <w:sz w:val="24"/>
                <w:szCs w:val="24"/>
                <w:bdr w:val="nil"/>
              </w:rPr>
              <w:br w:type="page"/>
            </w:r>
            <w:r w:rsidRPr="00B8548D">
              <w:rPr>
                <w:rFonts w:ascii="Times New Roman" w:hAnsi="Times New Roman" w:cs="Times New Roman"/>
                <w:b/>
                <w:sz w:val="24"/>
                <w:szCs w:val="24"/>
              </w:rPr>
              <w:t>№</w:t>
            </w:r>
          </w:p>
          <w:p w14:paraId="1D335EB0"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п/п</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56C457FC"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Наименование</w:t>
            </w:r>
          </w:p>
          <w:p w14:paraId="4570346A"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показателей</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7C97A67D" w14:textId="77777777" w:rsidR="00306CFE" w:rsidRPr="00B8548D" w:rsidRDefault="00306CFE" w:rsidP="00DD1629">
            <w:pPr>
              <w:spacing w:after="0" w:line="240" w:lineRule="auto"/>
              <w:jc w:val="both"/>
              <w:rPr>
                <w:rFonts w:ascii="Times New Roman" w:hAnsi="Times New Roman" w:cs="Times New Roman"/>
                <w:b/>
                <w:sz w:val="24"/>
                <w:szCs w:val="24"/>
              </w:rPr>
            </w:pPr>
            <w:r w:rsidRPr="00B8548D">
              <w:rPr>
                <w:rFonts w:ascii="Times New Roman" w:hAnsi="Times New Roman" w:cs="Times New Roman"/>
                <w:b/>
                <w:sz w:val="24"/>
                <w:szCs w:val="24"/>
              </w:rPr>
              <w:t>Требуемые значения</w:t>
            </w:r>
          </w:p>
        </w:tc>
      </w:tr>
      <w:tr w:rsidR="00306CFE" w:rsidRPr="00B8548D" w14:paraId="55BC31BA" w14:textId="77777777" w:rsidTr="004F37CB">
        <w:tc>
          <w:tcPr>
            <w:tcW w:w="708" w:type="dxa"/>
            <w:tcBorders>
              <w:top w:val="single" w:sz="4" w:space="0" w:color="000000"/>
              <w:left w:val="single" w:sz="4" w:space="0" w:color="000000"/>
              <w:bottom w:val="single" w:sz="4" w:space="0" w:color="000000"/>
              <w:right w:val="single" w:sz="4" w:space="0" w:color="000000"/>
            </w:tcBorders>
            <w:vAlign w:val="center"/>
            <w:hideMark/>
          </w:tcPr>
          <w:p w14:paraId="4C3812C9" w14:textId="77777777" w:rsidR="00306CFE" w:rsidRPr="00B8548D" w:rsidRDefault="00306CFE" w:rsidP="004F37CB">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1.</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1E3595F8" w14:textId="77777777" w:rsidR="00306CFE" w:rsidRPr="00B8548D" w:rsidRDefault="00306CFE" w:rsidP="004F37CB">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Объект закупки</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08C7029F" w14:textId="77777777" w:rsidR="00306CFE" w:rsidRPr="00B8548D" w:rsidRDefault="00306CFE">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Поставка навесных замков.</w:t>
            </w:r>
          </w:p>
        </w:tc>
      </w:tr>
      <w:tr w:rsidR="00306CFE" w:rsidRPr="00B8548D" w14:paraId="7F56F71D" w14:textId="77777777" w:rsidTr="004F37CB">
        <w:tc>
          <w:tcPr>
            <w:tcW w:w="708" w:type="dxa"/>
            <w:tcBorders>
              <w:top w:val="single" w:sz="4" w:space="0" w:color="000000"/>
              <w:left w:val="single" w:sz="4" w:space="0" w:color="000000"/>
              <w:bottom w:val="single" w:sz="4" w:space="0" w:color="000000"/>
              <w:right w:val="single" w:sz="4" w:space="0" w:color="000000"/>
            </w:tcBorders>
            <w:vAlign w:val="center"/>
            <w:hideMark/>
          </w:tcPr>
          <w:p w14:paraId="2FCC8D9B" w14:textId="77777777" w:rsidR="00306CFE" w:rsidRPr="00B8548D" w:rsidRDefault="00306CFE" w:rsidP="004F37CB">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2.</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55612F66" w14:textId="77777777" w:rsidR="00306CFE" w:rsidRPr="00B8548D" w:rsidRDefault="00306CFE" w:rsidP="004F37CB">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Код и наименование позиции КПГЗ</w:t>
            </w:r>
          </w:p>
        </w:tc>
        <w:tc>
          <w:tcPr>
            <w:tcW w:w="6379" w:type="dxa"/>
            <w:tcBorders>
              <w:top w:val="single" w:sz="4" w:space="0" w:color="000000"/>
              <w:left w:val="single" w:sz="4" w:space="0" w:color="000000"/>
              <w:bottom w:val="single" w:sz="4" w:space="0" w:color="000000"/>
              <w:right w:val="single" w:sz="4" w:space="0" w:color="000000"/>
            </w:tcBorders>
            <w:vAlign w:val="center"/>
          </w:tcPr>
          <w:p w14:paraId="0C644FD3" w14:textId="77777777" w:rsidR="00306CFE" w:rsidRPr="00B8548D" w:rsidRDefault="00306CFE">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01.11.04.01.05. ЗАМКИ НАВЕСНЫЕ</w:t>
            </w:r>
          </w:p>
        </w:tc>
      </w:tr>
      <w:tr w:rsidR="00306CFE" w:rsidRPr="00B8548D" w14:paraId="7CD8DDAD" w14:textId="77777777" w:rsidTr="004F37CB">
        <w:tc>
          <w:tcPr>
            <w:tcW w:w="708" w:type="dxa"/>
            <w:tcBorders>
              <w:top w:val="single" w:sz="4" w:space="0" w:color="000000"/>
              <w:left w:val="single" w:sz="4" w:space="0" w:color="000000"/>
              <w:bottom w:val="single" w:sz="4" w:space="0" w:color="000000"/>
              <w:right w:val="single" w:sz="4" w:space="0" w:color="000000"/>
            </w:tcBorders>
            <w:vAlign w:val="center"/>
            <w:hideMark/>
          </w:tcPr>
          <w:p w14:paraId="46530CD8" w14:textId="77777777" w:rsidR="00306CFE" w:rsidRPr="00B8548D" w:rsidRDefault="00306CFE" w:rsidP="004F37CB">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3.</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7B20974D" w14:textId="77777777" w:rsidR="00306CFE" w:rsidRPr="00B8548D" w:rsidRDefault="00306CFE" w:rsidP="004F37CB">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Наименование позиции СПГЗ</w:t>
            </w:r>
          </w:p>
        </w:tc>
        <w:tc>
          <w:tcPr>
            <w:tcW w:w="6379" w:type="dxa"/>
            <w:tcBorders>
              <w:top w:val="single" w:sz="4" w:space="0" w:color="000000"/>
              <w:left w:val="single" w:sz="4" w:space="0" w:color="000000"/>
              <w:bottom w:val="single" w:sz="4" w:space="0" w:color="000000"/>
              <w:right w:val="single" w:sz="4" w:space="0" w:color="000000"/>
            </w:tcBorders>
            <w:vAlign w:val="center"/>
          </w:tcPr>
          <w:p w14:paraId="2C596733" w14:textId="77777777" w:rsidR="00306CFE" w:rsidRPr="00B8548D" w:rsidRDefault="00306CFE">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Замок навесной</w:t>
            </w:r>
          </w:p>
        </w:tc>
      </w:tr>
      <w:tr w:rsidR="00306CFE" w:rsidRPr="00B8548D" w14:paraId="50993CA8" w14:textId="77777777" w:rsidTr="004F37CB">
        <w:tc>
          <w:tcPr>
            <w:tcW w:w="708" w:type="dxa"/>
            <w:tcBorders>
              <w:top w:val="single" w:sz="4" w:space="0" w:color="000000"/>
              <w:left w:val="single" w:sz="4" w:space="0" w:color="000000"/>
              <w:bottom w:val="single" w:sz="4" w:space="0" w:color="000000"/>
              <w:right w:val="single" w:sz="4" w:space="0" w:color="000000"/>
            </w:tcBorders>
            <w:vAlign w:val="center"/>
            <w:hideMark/>
          </w:tcPr>
          <w:p w14:paraId="26BD20FF"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4.</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40A7A6E3"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Место поставки товара</w:t>
            </w:r>
          </w:p>
        </w:tc>
        <w:tc>
          <w:tcPr>
            <w:tcW w:w="6379" w:type="dxa"/>
            <w:tcBorders>
              <w:top w:val="single" w:sz="4" w:space="0" w:color="000000"/>
              <w:left w:val="single" w:sz="4" w:space="0" w:color="000000"/>
              <w:bottom w:val="single" w:sz="4" w:space="0" w:color="000000"/>
              <w:right w:val="single" w:sz="4" w:space="0" w:color="000000"/>
            </w:tcBorders>
            <w:vAlign w:val="center"/>
          </w:tcPr>
          <w:p w14:paraId="7ABA1A8B"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 xml:space="preserve">Доставка и разгрузка Товара осуществляется по адресу: г. Москва, Троицкий административный округ, </w:t>
            </w:r>
            <w:proofErr w:type="spellStart"/>
            <w:r w:rsidRPr="00B8548D">
              <w:rPr>
                <w:rFonts w:ascii="Times New Roman" w:hAnsi="Times New Roman" w:cs="Times New Roman"/>
                <w:sz w:val="24"/>
                <w:szCs w:val="24"/>
              </w:rPr>
              <w:t>Краснопахорский</w:t>
            </w:r>
            <w:proofErr w:type="spellEnd"/>
            <w:r w:rsidRPr="00B8548D">
              <w:rPr>
                <w:rFonts w:ascii="Times New Roman" w:hAnsi="Times New Roman" w:cs="Times New Roman"/>
                <w:sz w:val="24"/>
                <w:szCs w:val="24"/>
              </w:rPr>
              <w:t xml:space="preserve"> район, квартал № 107, улица Лиозновой, либо иному по согласованию с Заказчиком.</w:t>
            </w:r>
          </w:p>
        </w:tc>
      </w:tr>
      <w:tr w:rsidR="00306CFE" w:rsidRPr="00B8548D" w14:paraId="1BE4A098" w14:textId="77777777" w:rsidTr="004F37CB">
        <w:trPr>
          <w:trHeight w:val="617"/>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1B8E41B"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5.</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4D13A8F0"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Количество товара</w:t>
            </w:r>
          </w:p>
        </w:tc>
        <w:tc>
          <w:tcPr>
            <w:tcW w:w="6379" w:type="dxa"/>
            <w:tcBorders>
              <w:top w:val="single" w:sz="4" w:space="0" w:color="000000"/>
              <w:left w:val="single" w:sz="4" w:space="0" w:color="000000"/>
              <w:bottom w:val="single" w:sz="4" w:space="0" w:color="000000"/>
              <w:right w:val="single" w:sz="4" w:space="0" w:color="000000"/>
            </w:tcBorders>
            <w:vAlign w:val="center"/>
          </w:tcPr>
          <w:p w14:paraId="0644E3D2" w14:textId="5196935E"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 xml:space="preserve">В соответствии с </w:t>
            </w:r>
            <w:r w:rsidR="000E0A82">
              <w:rPr>
                <w:rFonts w:ascii="Times New Roman" w:hAnsi="Times New Roman" w:cs="Times New Roman"/>
                <w:sz w:val="24"/>
                <w:szCs w:val="24"/>
              </w:rPr>
              <w:t>п</w:t>
            </w:r>
            <w:r w:rsidRPr="00B8548D">
              <w:rPr>
                <w:rFonts w:ascii="Times New Roman" w:hAnsi="Times New Roman" w:cs="Times New Roman"/>
                <w:sz w:val="24"/>
                <w:szCs w:val="24"/>
              </w:rPr>
              <w:t xml:space="preserve">риложением </w:t>
            </w:r>
            <w:r w:rsidR="00314665">
              <w:rPr>
                <w:rFonts w:ascii="Times New Roman" w:hAnsi="Times New Roman" w:cs="Times New Roman"/>
                <w:sz w:val="24"/>
                <w:szCs w:val="24"/>
              </w:rPr>
              <w:t>№1</w:t>
            </w:r>
            <w:r w:rsidR="003A0E05">
              <w:rPr>
                <w:rFonts w:ascii="Times New Roman" w:hAnsi="Times New Roman" w:cs="Times New Roman"/>
                <w:sz w:val="24"/>
                <w:szCs w:val="24"/>
              </w:rPr>
              <w:t xml:space="preserve"> - </w:t>
            </w:r>
            <w:r w:rsidR="003A0E05" w:rsidRPr="00B8548D">
              <w:rPr>
                <w:rFonts w:ascii="Times New Roman" w:hAnsi="Times New Roman" w:cs="Times New Roman"/>
                <w:sz w:val="24"/>
                <w:szCs w:val="24"/>
              </w:rPr>
              <w:t>«Перечень объектов закупки»</w:t>
            </w:r>
            <w:r w:rsidR="00314665">
              <w:rPr>
                <w:rFonts w:ascii="Times New Roman" w:hAnsi="Times New Roman" w:cs="Times New Roman"/>
                <w:sz w:val="24"/>
                <w:szCs w:val="24"/>
              </w:rPr>
              <w:t xml:space="preserve"> </w:t>
            </w:r>
            <w:r w:rsidRPr="00B8548D">
              <w:rPr>
                <w:rFonts w:ascii="Times New Roman" w:hAnsi="Times New Roman" w:cs="Times New Roman"/>
                <w:sz w:val="24"/>
                <w:szCs w:val="24"/>
              </w:rPr>
              <w:t xml:space="preserve">к </w:t>
            </w:r>
            <w:r w:rsidR="003A0E05">
              <w:rPr>
                <w:rFonts w:ascii="Times New Roman" w:hAnsi="Times New Roman" w:cs="Times New Roman"/>
                <w:sz w:val="24"/>
                <w:szCs w:val="24"/>
              </w:rPr>
              <w:t xml:space="preserve">настоящему </w:t>
            </w:r>
            <w:r w:rsidRPr="00B8548D">
              <w:rPr>
                <w:rFonts w:ascii="Times New Roman" w:hAnsi="Times New Roman" w:cs="Times New Roman"/>
                <w:sz w:val="24"/>
                <w:szCs w:val="24"/>
              </w:rPr>
              <w:t xml:space="preserve">Техническому заданию </w:t>
            </w:r>
          </w:p>
        </w:tc>
      </w:tr>
      <w:tr w:rsidR="00306CFE" w:rsidRPr="00B8548D" w14:paraId="3DC1A703" w14:textId="77777777" w:rsidTr="004F37CB">
        <w:tc>
          <w:tcPr>
            <w:tcW w:w="708" w:type="dxa"/>
            <w:tcBorders>
              <w:top w:val="single" w:sz="4" w:space="0" w:color="000000"/>
              <w:left w:val="single" w:sz="4" w:space="0" w:color="000000"/>
              <w:bottom w:val="single" w:sz="4" w:space="0" w:color="000000"/>
              <w:right w:val="single" w:sz="4" w:space="0" w:color="000000"/>
            </w:tcBorders>
            <w:vAlign w:val="center"/>
            <w:hideMark/>
          </w:tcPr>
          <w:p w14:paraId="2CF1AEA0"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6.</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4EC50DEF"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Срок поставки товара</w:t>
            </w:r>
          </w:p>
        </w:tc>
        <w:tc>
          <w:tcPr>
            <w:tcW w:w="6379" w:type="dxa"/>
            <w:tcBorders>
              <w:top w:val="single" w:sz="4" w:space="0" w:color="000000"/>
              <w:left w:val="single" w:sz="4" w:space="0" w:color="000000"/>
              <w:bottom w:val="single" w:sz="4" w:space="0" w:color="000000"/>
              <w:right w:val="single" w:sz="4" w:space="0" w:color="000000"/>
            </w:tcBorders>
            <w:vAlign w:val="center"/>
          </w:tcPr>
          <w:p w14:paraId="78B4738B" w14:textId="7919BF68"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 xml:space="preserve">Поставка, погрузочно-разгрузочные работы, включая подъем поставляемого Товара на этаж осуществляются силами Поставщика и за его счёт </w:t>
            </w:r>
            <w:r w:rsidR="00314665">
              <w:rPr>
                <w:rFonts w:ascii="Times New Roman" w:hAnsi="Times New Roman" w:cs="Times New Roman"/>
                <w:sz w:val="24"/>
                <w:szCs w:val="24"/>
              </w:rPr>
              <w:t>в течение</w:t>
            </w:r>
            <w:r w:rsidRPr="00B8548D">
              <w:rPr>
                <w:rFonts w:ascii="Times New Roman" w:hAnsi="Times New Roman" w:cs="Times New Roman"/>
                <w:sz w:val="24"/>
                <w:szCs w:val="24"/>
              </w:rPr>
              <w:t xml:space="preserve"> </w:t>
            </w:r>
            <w:r w:rsidR="00314665">
              <w:rPr>
                <w:rFonts w:ascii="Times New Roman" w:hAnsi="Times New Roman" w:cs="Times New Roman"/>
                <w:sz w:val="24"/>
                <w:szCs w:val="24"/>
              </w:rPr>
              <w:t>10</w:t>
            </w:r>
            <w:r w:rsidRPr="00B8548D">
              <w:rPr>
                <w:rFonts w:ascii="Times New Roman" w:hAnsi="Times New Roman" w:cs="Times New Roman"/>
                <w:sz w:val="24"/>
                <w:szCs w:val="24"/>
              </w:rPr>
              <w:t xml:space="preserve"> (</w:t>
            </w:r>
            <w:r w:rsidR="00314665">
              <w:rPr>
                <w:rFonts w:ascii="Times New Roman" w:hAnsi="Times New Roman" w:cs="Times New Roman"/>
                <w:sz w:val="24"/>
                <w:szCs w:val="24"/>
              </w:rPr>
              <w:t>Десяти</w:t>
            </w:r>
            <w:r w:rsidRPr="00B8548D">
              <w:rPr>
                <w:rFonts w:ascii="Times New Roman" w:hAnsi="Times New Roman" w:cs="Times New Roman"/>
                <w:sz w:val="24"/>
                <w:szCs w:val="24"/>
              </w:rPr>
              <w:t>) рабочих дней с</w:t>
            </w:r>
            <w:r w:rsidR="00314665">
              <w:rPr>
                <w:rFonts w:ascii="Times New Roman" w:hAnsi="Times New Roman" w:cs="Times New Roman"/>
                <w:sz w:val="24"/>
                <w:szCs w:val="24"/>
              </w:rPr>
              <w:t xml:space="preserve"> даты подписания Ст</w:t>
            </w:r>
            <w:r w:rsidR="00681D45">
              <w:rPr>
                <w:rFonts w:ascii="Times New Roman" w:hAnsi="Times New Roman" w:cs="Times New Roman"/>
                <w:sz w:val="24"/>
                <w:szCs w:val="24"/>
              </w:rPr>
              <w:t>оронами</w:t>
            </w:r>
            <w:r w:rsidR="00314665">
              <w:rPr>
                <w:rFonts w:ascii="Times New Roman" w:hAnsi="Times New Roman" w:cs="Times New Roman"/>
                <w:sz w:val="24"/>
                <w:szCs w:val="24"/>
              </w:rPr>
              <w:t xml:space="preserve"> Договора</w:t>
            </w:r>
            <w:r w:rsidRPr="00B8548D">
              <w:rPr>
                <w:rFonts w:ascii="Times New Roman" w:hAnsi="Times New Roman" w:cs="Times New Roman"/>
                <w:sz w:val="24"/>
                <w:szCs w:val="24"/>
              </w:rPr>
              <w:t>.</w:t>
            </w:r>
          </w:p>
        </w:tc>
      </w:tr>
      <w:tr w:rsidR="00306CFE" w:rsidRPr="00B8548D" w14:paraId="0FD3458D" w14:textId="77777777" w:rsidTr="004F37CB">
        <w:tc>
          <w:tcPr>
            <w:tcW w:w="708" w:type="dxa"/>
            <w:tcBorders>
              <w:top w:val="single" w:sz="4" w:space="0" w:color="000000"/>
              <w:left w:val="single" w:sz="4" w:space="0" w:color="000000"/>
              <w:bottom w:val="single" w:sz="4" w:space="0" w:color="000000"/>
              <w:right w:val="single" w:sz="4" w:space="0" w:color="000000"/>
            </w:tcBorders>
            <w:vAlign w:val="center"/>
            <w:hideMark/>
          </w:tcPr>
          <w:p w14:paraId="49310052"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7.</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77E628A5"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Стандарт товаров</w:t>
            </w:r>
          </w:p>
        </w:tc>
        <w:tc>
          <w:tcPr>
            <w:tcW w:w="6379" w:type="dxa"/>
            <w:tcBorders>
              <w:top w:val="single" w:sz="4" w:space="0" w:color="000000"/>
              <w:left w:val="single" w:sz="4" w:space="0" w:color="000000"/>
              <w:bottom w:val="single" w:sz="4" w:space="0" w:color="000000"/>
              <w:right w:val="single" w:sz="4" w:space="0" w:color="000000"/>
            </w:tcBorders>
            <w:vAlign w:val="center"/>
          </w:tcPr>
          <w:p w14:paraId="53B2407F" w14:textId="77777777" w:rsidR="00306CFE" w:rsidRPr="00B8548D" w:rsidRDefault="00306CFE" w:rsidP="00DD1629">
            <w:pPr>
              <w:autoSpaceDE w:val="0"/>
              <w:autoSpaceDN w:val="0"/>
              <w:adjustRightInd w:val="0"/>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7.1. Не допускается поставка Товара, бывшего в употреблении, имеющего механические и иные виды</w:t>
            </w:r>
          </w:p>
          <w:p w14:paraId="17E158F3" w14:textId="77777777" w:rsidR="00314665" w:rsidRDefault="00306CFE">
            <w:pPr>
              <w:autoSpaceDE w:val="0"/>
              <w:autoSpaceDN w:val="0"/>
              <w:adjustRightInd w:val="0"/>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повреждений и (или) условия хранения которого были нарушены, а также выставочных образцов.</w:t>
            </w:r>
          </w:p>
          <w:p w14:paraId="228BF3C1" w14:textId="525B693E" w:rsidR="00306CFE" w:rsidRPr="00B8548D" w:rsidRDefault="00306CFE" w:rsidP="004F37CB">
            <w:pPr>
              <w:autoSpaceDE w:val="0"/>
              <w:autoSpaceDN w:val="0"/>
              <w:adjustRightInd w:val="0"/>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Товар, поставляемый в комплекте (наборе), должен обеспечивать конструктивную и функциональную совместимость.</w:t>
            </w:r>
          </w:p>
          <w:p w14:paraId="6E12FFFD"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7.2. Поставляемый Товар должен быть свободен от прав третьих лиц.</w:t>
            </w:r>
          </w:p>
          <w:p w14:paraId="69F374AF" w14:textId="77777777" w:rsidR="00306CFE" w:rsidRPr="00B8548D" w:rsidRDefault="00306CFE" w:rsidP="00DD1629">
            <w:pPr>
              <w:autoSpaceDE w:val="0"/>
              <w:autoSpaceDN w:val="0"/>
              <w:adjustRightInd w:val="0"/>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7.3. Товар, поставляемый Поставщиком Заказчику, должен соответствовать:</w:t>
            </w:r>
          </w:p>
          <w:p w14:paraId="6A9488B8" w14:textId="649DFA42" w:rsidR="00306CFE" w:rsidRPr="00B8548D" w:rsidRDefault="00306CFE" w:rsidP="00DD1629">
            <w:pPr>
              <w:autoSpaceDE w:val="0"/>
              <w:autoSpaceDN w:val="0"/>
              <w:adjustRightInd w:val="0"/>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 требованиям национальных стандартов Российской Федерации, требованиям</w:t>
            </w:r>
            <w:r w:rsidR="00314665">
              <w:rPr>
                <w:rFonts w:ascii="Times New Roman" w:hAnsi="Times New Roman" w:cs="Times New Roman"/>
                <w:sz w:val="24"/>
                <w:szCs w:val="24"/>
              </w:rPr>
              <w:t xml:space="preserve"> </w:t>
            </w:r>
            <w:r w:rsidRPr="00B8548D">
              <w:rPr>
                <w:rFonts w:ascii="Times New Roman" w:hAnsi="Times New Roman" w:cs="Times New Roman"/>
                <w:sz w:val="24"/>
                <w:szCs w:val="24"/>
              </w:rPr>
              <w:t>межгосударственных стандартов, действующих на территории Российской Федерации,</w:t>
            </w:r>
            <w:r w:rsidR="00314665">
              <w:rPr>
                <w:rFonts w:ascii="Times New Roman" w:hAnsi="Times New Roman" w:cs="Times New Roman"/>
                <w:sz w:val="24"/>
                <w:szCs w:val="24"/>
              </w:rPr>
              <w:t xml:space="preserve"> </w:t>
            </w:r>
            <w:r w:rsidRPr="00B8548D">
              <w:rPr>
                <w:rFonts w:ascii="Times New Roman" w:hAnsi="Times New Roman" w:cs="Times New Roman"/>
                <w:sz w:val="24"/>
                <w:szCs w:val="24"/>
              </w:rPr>
              <w:t>требованиям санитарно-эпидемиологической безопасности, установленным международными</w:t>
            </w:r>
            <w:r w:rsidR="00314665">
              <w:rPr>
                <w:rFonts w:ascii="Times New Roman" w:hAnsi="Times New Roman" w:cs="Times New Roman"/>
                <w:sz w:val="24"/>
                <w:szCs w:val="24"/>
              </w:rPr>
              <w:t xml:space="preserve"> </w:t>
            </w:r>
            <w:r w:rsidRPr="00B8548D">
              <w:rPr>
                <w:rFonts w:ascii="Times New Roman" w:hAnsi="Times New Roman" w:cs="Times New Roman"/>
                <w:sz w:val="24"/>
                <w:szCs w:val="24"/>
              </w:rPr>
              <w:t>соглашениями и действующим законодательством Российской Федерации в соответствии с</w:t>
            </w:r>
            <w:r w:rsidR="00314665">
              <w:rPr>
                <w:rFonts w:ascii="Times New Roman" w:hAnsi="Times New Roman" w:cs="Times New Roman"/>
                <w:sz w:val="24"/>
                <w:szCs w:val="24"/>
              </w:rPr>
              <w:t xml:space="preserve"> </w:t>
            </w:r>
            <w:r w:rsidRPr="00B8548D">
              <w:rPr>
                <w:rFonts w:ascii="Times New Roman" w:hAnsi="Times New Roman" w:cs="Times New Roman"/>
                <w:sz w:val="24"/>
                <w:szCs w:val="24"/>
              </w:rPr>
              <w:t>актами, указанными в разделе 1</w:t>
            </w:r>
            <w:r w:rsidR="00314665">
              <w:rPr>
                <w:rFonts w:ascii="Times New Roman" w:hAnsi="Times New Roman" w:cs="Times New Roman"/>
                <w:sz w:val="24"/>
                <w:szCs w:val="24"/>
              </w:rPr>
              <w:t>1</w:t>
            </w:r>
            <w:r w:rsidRPr="00B8548D">
              <w:rPr>
                <w:rFonts w:ascii="Times New Roman" w:hAnsi="Times New Roman" w:cs="Times New Roman"/>
                <w:sz w:val="24"/>
                <w:szCs w:val="24"/>
              </w:rPr>
              <w:t xml:space="preserve"> настоящего Технического задания;</w:t>
            </w:r>
          </w:p>
          <w:p w14:paraId="661F067E" w14:textId="1BB5194C" w:rsidR="00306CFE" w:rsidRPr="00B8548D" w:rsidRDefault="00306CFE" w:rsidP="004F37CB">
            <w:pPr>
              <w:autoSpaceDE w:val="0"/>
              <w:autoSpaceDN w:val="0"/>
              <w:adjustRightInd w:val="0"/>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 функциональным, техническим, качественным и эксплуатационным характеристика</w:t>
            </w:r>
            <w:r w:rsidR="003A0E05">
              <w:rPr>
                <w:rFonts w:ascii="Times New Roman" w:hAnsi="Times New Roman" w:cs="Times New Roman"/>
                <w:sz w:val="24"/>
                <w:szCs w:val="24"/>
              </w:rPr>
              <w:t xml:space="preserve">м, </w:t>
            </w:r>
            <w:r w:rsidRPr="00B8548D">
              <w:rPr>
                <w:rFonts w:ascii="Times New Roman" w:hAnsi="Times New Roman" w:cs="Times New Roman"/>
                <w:sz w:val="24"/>
                <w:szCs w:val="24"/>
              </w:rPr>
              <w:t xml:space="preserve">указанным в Приложении </w:t>
            </w:r>
            <w:r w:rsidR="003A0E05">
              <w:rPr>
                <w:rFonts w:ascii="Times New Roman" w:hAnsi="Times New Roman" w:cs="Times New Roman"/>
                <w:sz w:val="24"/>
                <w:szCs w:val="24"/>
              </w:rPr>
              <w:t>№</w:t>
            </w:r>
            <w:r w:rsidRPr="00B8548D">
              <w:rPr>
                <w:rFonts w:ascii="Times New Roman" w:hAnsi="Times New Roman" w:cs="Times New Roman"/>
                <w:sz w:val="24"/>
                <w:szCs w:val="24"/>
              </w:rPr>
              <w:t>1 «Перечень объектов закупки» к настоящему Техническому заданию и определенным производителями Товаров.</w:t>
            </w:r>
          </w:p>
          <w:p w14:paraId="4F48F6A6" w14:textId="77777777" w:rsidR="00306CFE" w:rsidRPr="00B8548D" w:rsidRDefault="00306CFE" w:rsidP="00DD1629">
            <w:pPr>
              <w:autoSpaceDE w:val="0"/>
              <w:autoSpaceDN w:val="0"/>
              <w:adjustRightInd w:val="0"/>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lastRenderedPageBreak/>
              <w:t>7.4. Заказчик вправе отказаться от приемки Товара, поставляемого с нарушением условий, предусмотренных Договором, а также установленных пунктом 7.1. настоящего Технического задания.</w:t>
            </w:r>
          </w:p>
          <w:p w14:paraId="3D2B2734" w14:textId="77777777" w:rsidR="00306CFE" w:rsidRPr="00B8548D" w:rsidRDefault="00306CFE" w:rsidP="00DD1629">
            <w:pPr>
              <w:autoSpaceDE w:val="0"/>
              <w:autoSpaceDN w:val="0"/>
              <w:adjustRightInd w:val="0"/>
              <w:spacing w:after="0" w:line="240" w:lineRule="auto"/>
              <w:jc w:val="both"/>
              <w:rPr>
                <w:rFonts w:ascii="Times New Roman" w:hAnsi="Times New Roman" w:cs="Times New Roman"/>
                <w:sz w:val="24"/>
                <w:szCs w:val="24"/>
              </w:rPr>
            </w:pPr>
            <w:r w:rsidRPr="00B8548D">
              <w:rPr>
                <w:rFonts w:ascii="Times New Roman" w:hAnsi="Times New Roman" w:cs="Times New Roman"/>
                <w:bCs/>
                <w:sz w:val="24"/>
                <w:szCs w:val="24"/>
              </w:rPr>
              <w:t xml:space="preserve">7.5. </w:t>
            </w:r>
            <w:r w:rsidRPr="00B8548D">
              <w:rPr>
                <w:rFonts w:ascii="Times New Roman" w:hAnsi="Times New Roman" w:cs="Times New Roman"/>
                <w:sz w:val="24"/>
                <w:szCs w:val="24"/>
              </w:rPr>
              <w:t>Уборка и вывоз тары, упаковки, вспомогательных упаковочных средств (обвязочное средство, упаковочная лента, фиксатор, вкладыш и т.д.) производятся силами Поставщика в соответствии с требованиями настоящего Технического задания и условиями Договора.</w:t>
            </w:r>
          </w:p>
          <w:p w14:paraId="41739CAB" w14:textId="5648AB2D" w:rsidR="00306CFE" w:rsidRPr="00B8548D" w:rsidRDefault="00306CFE" w:rsidP="00DD1629">
            <w:pPr>
              <w:autoSpaceDE w:val="0"/>
              <w:autoSpaceDN w:val="0"/>
              <w:adjustRightInd w:val="0"/>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7.6.  Поставщик обязан обеспечить комплектацию Товара в соответствии с требованиями настоящего</w:t>
            </w:r>
            <w:r w:rsidR="003A0E05">
              <w:rPr>
                <w:rFonts w:ascii="Times New Roman" w:hAnsi="Times New Roman" w:cs="Times New Roman"/>
                <w:sz w:val="24"/>
                <w:szCs w:val="24"/>
              </w:rPr>
              <w:t xml:space="preserve"> </w:t>
            </w:r>
            <w:r w:rsidRPr="00B8548D">
              <w:rPr>
                <w:rFonts w:ascii="Times New Roman" w:hAnsi="Times New Roman" w:cs="Times New Roman"/>
                <w:sz w:val="24"/>
                <w:szCs w:val="24"/>
              </w:rPr>
              <w:t>Технического задания и эксплуатационной документации, техническим паспортом на Товар (при</w:t>
            </w:r>
            <w:r w:rsidR="003A0E05">
              <w:rPr>
                <w:rFonts w:ascii="Times New Roman" w:hAnsi="Times New Roman" w:cs="Times New Roman"/>
                <w:sz w:val="24"/>
                <w:szCs w:val="24"/>
              </w:rPr>
              <w:t xml:space="preserve"> </w:t>
            </w:r>
            <w:r w:rsidRPr="00B8548D">
              <w:rPr>
                <w:rFonts w:ascii="Times New Roman" w:hAnsi="Times New Roman" w:cs="Times New Roman"/>
                <w:sz w:val="24"/>
                <w:szCs w:val="24"/>
              </w:rPr>
              <w:t>наличии), инструкцией (руководством) по сборке Товара</w:t>
            </w:r>
            <w:r w:rsidR="003A0E05">
              <w:rPr>
                <w:rFonts w:ascii="Times New Roman" w:hAnsi="Times New Roman" w:cs="Times New Roman"/>
                <w:sz w:val="24"/>
                <w:szCs w:val="24"/>
              </w:rPr>
              <w:t xml:space="preserve"> </w:t>
            </w:r>
            <w:r w:rsidR="003A0E05" w:rsidRPr="00B8548D">
              <w:rPr>
                <w:rFonts w:ascii="Times New Roman" w:hAnsi="Times New Roman" w:cs="Times New Roman"/>
                <w:sz w:val="24"/>
                <w:szCs w:val="24"/>
              </w:rPr>
              <w:t>(при</w:t>
            </w:r>
            <w:r w:rsidR="003A0E05">
              <w:rPr>
                <w:rFonts w:ascii="Times New Roman" w:hAnsi="Times New Roman" w:cs="Times New Roman"/>
                <w:sz w:val="24"/>
                <w:szCs w:val="24"/>
              </w:rPr>
              <w:t xml:space="preserve"> </w:t>
            </w:r>
            <w:r w:rsidR="003A0E05" w:rsidRPr="00B8548D">
              <w:rPr>
                <w:rFonts w:ascii="Times New Roman" w:hAnsi="Times New Roman" w:cs="Times New Roman"/>
                <w:sz w:val="24"/>
                <w:szCs w:val="24"/>
              </w:rPr>
              <w:t>наличии)</w:t>
            </w:r>
            <w:r w:rsidRPr="00B8548D">
              <w:rPr>
                <w:rFonts w:ascii="Times New Roman" w:hAnsi="Times New Roman" w:cs="Times New Roman"/>
                <w:sz w:val="24"/>
                <w:szCs w:val="24"/>
              </w:rPr>
              <w:t>, гарантийным талоном (сервисной</w:t>
            </w:r>
            <w:r w:rsidR="003A0E05">
              <w:rPr>
                <w:rFonts w:ascii="Times New Roman" w:hAnsi="Times New Roman" w:cs="Times New Roman"/>
                <w:sz w:val="24"/>
                <w:szCs w:val="24"/>
              </w:rPr>
              <w:t xml:space="preserve"> </w:t>
            </w:r>
            <w:r w:rsidRPr="00B8548D">
              <w:rPr>
                <w:rFonts w:ascii="Times New Roman" w:hAnsi="Times New Roman" w:cs="Times New Roman"/>
                <w:sz w:val="24"/>
                <w:szCs w:val="24"/>
              </w:rPr>
              <w:t>книжкой) с указанием заводских (серийных) номеров Товара (при наличии) и гарантийного периода</w:t>
            </w:r>
            <w:r w:rsidR="003A0E05">
              <w:rPr>
                <w:rFonts w:ascii="Times New Roman" w:hAnsi="Times New Roman" w:cs="Times New Roman"/>
                <w:sz w:val="24"/>
                <w:szCs w:val="24"/>
              </w:rPr>
              <w:t xml:space="preserve"> </w:t>
            </w:r>
            <w:r w:rsidRPr="00B8548D">
              <w:rPr>
                <w:rFonts w:ascii="Times New Roman" w:hAnsi="Times New Roman" w:cs="Times New Roman"/>
                <w:sz w:val="24"/>
                <w:szCs w:val="24"/>
              </w:rPr>
              <w:t>на каждый из видов поставляемого Товара на бумажном носителе</w:t>
            </w:r>
            <w:r w:rsidR="003A0E05">
              <w:rPr>
                <w:rFonts w:ascii="Times New Roman" w:hAnsi="Times New Roman" w:cs="Times New Roman"/>
                <w:sz w:val="24"/>
                <w:szCs w:val="24"/>
              </w:rPr>
              <w:t xml:space="preserve"> </w:t>
            </w:r>
            <w:r w:rsidR="003A0E05" w:rsidRPr="00B8548D">
              <w:rPr>
                <w:rFonts w:ascii="Times New Roman" w:hAnsi="Times New Roman" w:cs="Times New Roman"/>
                <w:sz w:val="24"/>
                <w:szCs w:val="24"/>
              </w:rPr>
              <w:t>(при наличии)</w:t>
            </w:r>
            <w:r w:rsidRPr="00B8548D">
              <w:rPr>
                <w:rFonts w:ascii="Times New Roman" w:hAnsi="Times New Roman" w:cs="Times New Roman"/>
                <w:sz w:val="24"/>
                <w:szCs w:val="24"/>
              </w:rPr>
              <w:t>.</w:t>
            </w:r>
          </w:p>
          <w:p w14:paraId="4D3EC0A1" w14:textId="0550AA19" w:rsidR="00306CFE" w:rsidRPr="00B8548D" w:rsidRDefault="00306CFE" w:rsidP="00DD1629">
            <w:pPr>
              <w:autoSpaceDE w:val="0"/>
              <w:autoSpaceDN w:val="0"/>
              <w:adjustRightInd w:val="0"/>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7.7.  Товар должен быть укомплектован в соответствии с эксплуатационной документацией</w:t>
            </w:r>
            <w:r w:rsidR="003A0E05">
              <w:rPr>
                <w:rFonts w:ascii="Times New Roman" w:hAnsi="Times New Roman" w:cs="Times New Roman"/>
                <w:sz w:val="24"/>
                <w:szCs w:val="24"/>
              </w:rPr>
              <w:t xml:space="preserve"> </w:t>
            </w:r>
            <w:r w:rsidRPr="00B8548D">
              <w:rPr>
                <w:rFonts w:ascii="Times New Roman" w:hAnsi="Times New Roman" w:cs="Times New Roman"/>
                <w:sz w:val="24"/>
                <w:szCs w:val="24"/>
              </w:rPr>
              <w:t>необходимыми приспособлениями для осуществления сборки и применения Товара по назначению.</w:t>
            </w:r>
          </w:p>
          <w:p w14:paraId="2EFF364F" w14:textId="70216C27" w:rsidR="00306CFE" w:rsidRPr="004F37CB" w:rsidRDefault="00306CFE" w:rsidP="00DD1629">
            <w:pPr>
              <w:autoSpaceDE w:val="0"/>
              <w:autoSpaceDN w:val="0"/>
              <w:adjustRightInd w:val="0"/>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7.8. Все риски гибели, утраты, порчи, хищения, повреждения Товара, вызванные неправильной</w:t>
            </w:r>
            <w:r w:rsidR="003A0E05">
              <w:rPr>
                <w:rFonts w:ascii="Times New Roman" w:hAnsi="Times New Roman" w:cs="Times New Roman"/>
                <w:sz w:val="24"/>
                <w:szCs w:val="24"/>
              </w:rPr>
              <w:t xml:space="preserve"> </w:t>
            </w:r>
            <w:r w:rsidRPr="00B8548D">
              <w:rPr>
                <w:rFonts w:ascii="Times New Roman" w:hAnsi="Times New Roman" w:cs="Times New Roman"/>
                <w:sz w:val="24"/>
                <w:szCs w:val="24"/>
              </w:rPr>
              <w:t>упаковкой или транспортировкой поставляемого Товара до его приемки Заказчиком, несет Поставщик.</w:t>
            </w:r>
          </w:p>
        </w:tc>
      </w:tr>
      <w:tr w:rsidR="00306CFE" w:rsidRPr="00B8548D" w14:paraId="69BD78CD" w14:textId="77777777" w:rsidTr="004F37CB">
        <w:trPr>
          <w:trHeight w:val="577"/>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3DD420C" w14:textId="2353F3FD" w:rsidR="00306CFE" w:rsidRPr="00B8548D" w:rsidRDefault="00E73211" w:rsidP="00DD1629">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8</w:t>
            </w:r>
            <w:r w:rsidR="00306CFE" w:rsidRPr="00B8548D">
              <w:rPr>
                <w:rFonts w:ascii="Times New Roman" w:hAnsi="Times New Roman" w:cs="Times New Roman"/>
                <w:b/>
                <w:sz w:val="24"/>
                <w:szCs w:val="24"/>
              </w:rPr>
              <w:t>.</w:t>
            </w:r>
          </w:p>
        </w:tc>
        <w:tc>
          <w:tcPr>
            <w:tcW w:w="2723" w:type="dxa"/>
            <w:tcBorders>
              <w:top w:val="single" w:sz="4" w:space="0" w:color="000000"/>
              <w:left w:val="single" w:sz="4" w:space="0" w:color="000000"/>
              <w:bottom w:val="single" w:sz="4" w:space="0" w:color="000000"/>
              <w:right w:val="single" w:sz="4" w:space="0" w:color="000000"/>
            </w:tcBorders>
            <w:vAlign w:val="center"/>
          </w:tcPr>
          <w:p w14:paraId="0A3BBF86"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Объем и сроки гарантий качества</w:t>
            </w:r>
          </w:p>
        </w:tc>
        <w:tc>
          <w:tcPr>
            <w:tcW w:w="6379" w:type="dxa"/>
            <w:tcBorders>
              <w:top w:val="single" w:sz="4" w:space="0" w:color="000000"/>
              <w:left w:val="single" w:sz="4" w:space="0" w:color="000000"/>
              <w:bottom w:val="single" w:sz="4" w:space="0" w:color="auto"/>
              <w:right w:val="single" w:sz="4" w:space="0" w:color="000000"/>
            </w:tcBorders>
            <w:vAlign w:val="center"/>
          </w:tcPr>
          <w:p w14:paraId="312F2038" w14:textId="35E98DB4"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Срок гарантии качества на Товар должен быть не менее срока, установленного производителем Товара, определенного в руководстве (инструкции) по эксплуатации Товара. В случае если производитель не установил срок гарантии качества, то Поставщик предоставляет гарантийные обязательства на Товар сроком не менее 12 (</w:t>
            </w:r>
            <w:r w:rsidR="00DF5013">
              <w:rPr>
                <w:rFonts w:ascii="Times New Roman" w:hAnsi="Times New Roman" w:cs="Times New Roman"/>
                <w:sz w:val="24"/>
                <w:szCs w:val="24"/>
              </w:rPr>
              <w:t>Д</w:t>
            </w:r>
            <w:r w:rsidRPr="00B8548D">
              <w:rPr>
                <w:rFonts w:ascii="Times New Roman" w:hAnsi="Times New Roman" w:cs="Times New Roman"/>
                <w:sz w:val="24"/>
                <w:szCs w:val="24"/>
              </w:rPr>
              <w:t>венадцат</w:t>
            </w:r>
            <w:r w:rsidR="00DF5013">
              <w:rPr>
                <w:rFonts w:ascii="Times New Roman" w:hAnsi="Times New Roman" w:cs="Times New Roman"/>
                <w:sz w:val="24"/>
                <w:szCs w:val="24"/>
              </w:rPr>
              <w:t>и</w:t>
            </w:r>
            <w:r w:rsidRPr="00B8548D">
              <w:rPr>
                <w:rFonts w:ascii="Times New Roman" w:hAnsi="Times New Roman" w:cs="Times New Roman"/>
                <w:sz w:val="24"/>
                <w:szCs w:val="24"/>
              </w:rPr>
              <w:t>) месяцев с момента подписания уполномоченными представителями Сторон Акта приема-передачи Товара.</w:t>
            </w:r>
          </w:p>
          <w:p w14:paraId="77F3C215" w14:textId="2683F285"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Гарантия качества подтверждается Поставщиком путем выдачи гарантийного талона (сертификата) или проставлением соответствующей записи на маркировочном ярлыке поставленного Товара</w:t>
            </w:r>
            <w:r w:rsidR="00DF5013">
              <w:rPr>
                <w:rFonts w:ascii="Times New Roman" w:hAnsi="Times New Roman" w:cs="Times New Roman"/>
                <w:sz w:val="24"/>
                <w:szCs w:val="24"/>
              </w:rPr>
              <w:t xml:space="preserve"> (если применимо)</w:t>
            </w:r>
            <w:r w:rsidRPr="00B8548D">
              <w:rPr>
                <w:rFonts w:ascii="Times New Roman" w:hAnsi="Times New Roman" w:cs="Times New Roman"/>
                <w:sz w:val="24"/>
                <w:szCs w:val="24"/>
              </w:rPr>
              <w:t>.</w:t>
            </w:r>
          </w:p>
          <w:p w14:paraId="5D69933E"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Гарантийное обслуживание обеспечивается Поставщиком без дополнительных расходов Заказчика.</w:t>
            </w:r>
          </w:p>
          <w:p w14:paraId="364295DA"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Гарантийные обязательства не распространяются на повреждения, которые были получены в результате действия обстоятельств непреодолимой силы или возникшие вследствие неправильной эксплуатации Товара.</w:t>
            </w:r>
          </w:p>
          <w:p w14:paraId="337BAE5A" w14:textId="07564C92"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Качество поставляемого Товара должно соответствовать действующим в Российской Федерации национальным и межгосударственным стандартам и требованиям настоящего Технического задания в соответствии с актами, указанными в пункте 1</w:t>
            </w:r>
            <w:r w:rsidR="00DF5013">
              <w:rPr>
                <w:rFonts w:ascii="Times New Roman" w:hAnsi="Times New Roman" w:cs="Times New Roman"/>
                <w:sz w:val="24"/>
                <w:szCs w:val="24"/>
              </w:rPr>
              <w:t>1</w:t>
            </w:r>
            <w:r w:rsidRPr="00B8548D">
              <w:rPr>
                <w:rFonts w:ascii="Times New Roman" w:hAnsi="Times New Roman" w:cs="Times New Roman"/>
                <w:sz w:val="24"/>
                <w:szCs w:val="24"/>
              </w:rPr>
              <w:t xml:space="preserve"> настоящего Технического задания.</w:t>
            </w:r>
          </w:p>
          <w:p w14:paraId="2ADC8A96" w14:textId="4BD594C9"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 xml:space="preserve">Поставщик приступает к ремонту и устранению недостатков, выявленных в гарантийный период </w:t>
            </w:r>
            <w:r w:rsidRPr="00B8548D">
              <w:rPr>
                <w:rFonts w:ascii="Times New Roman" w:hAnsi="Times New Roman" w:cs="Times New Roman"/>
                <w:sz w:val="24"/>
                <w:szCs w:val="24"/>
              </w:rPr>
              <w:lastRenderedPageBreak/>
              <w:t xml:space="preserve">эксплуатации Товара, в течение </w:t>
            </w:r>
            <w:r w:rsidR="00DF5013">
              <w:rPr>
                <w:rFonts w:ascii="Times New Roman" w:hAnsi="Times New Roman" w:cs="Times New Roman"/>
                <w:sz w:val="24"/>
                <w:szCs w:val="24"/>
              </w:rPr>
              <w:t>5</w:t>
            </w:r>
            <w:r w:rsidRPr="00B8548D">
              <w:rPr>
                <w:rFonts w:ascii="Times New Roman" w:hAnsi="Times New Roman" w:cs="Times New Roman"/>
                <w:sz w:val="24"/>
                <w:szCs w:val="24"/>
              </w:rPr>
              <w:t xml:space="preserve"> (</w:t>
            </w:r>
            <w:r w:rsidR="00DF5013">
              <w:rPr>
                <w:rFonts w:ascii="Times New Roman" w:hAnsi="Times New Roman" w:cs="Times New Roman"/>
                <w:sz w:val="24"/>
                <w:szCs w:val="24"/>
              </w:rPr>
              <w:t>Пяти</w:t>
            </w:r>
            <w:r w:rsidRPr="00B8548D">
              <w:rPr>
                <w:rFonts w:ascii="Times New Roman" w:hAnsi="Times New Roman" w:cs="Times New Roman"/>
                <w:sz w:val="24"/>
                <w:szCs w:val="24"/>
              </w:rPr>
              <w:t xml:space="preserve">) </w:t>
            </w:r>
            <w:r w:rsidR="00DF5013">
              <w:rPr>
                <w:rFonts w:ascii="Times New Roman" w:hAnsi="Times New Roman" w:cs="Times New Roman"/>
                <w:sz w:val="24"/>
                <w:szCs w:val="24"/>
              </w:rPr>
              <w:t>рабочих дней</w:t>
            </w:r>
            <w:r w:rsidRPr="00B8548D">
              <w:rPr>
                <w:rFonts w:ascii="Times New Roman" w:hAnsi="Times New Roman" w:cs="Times New Roman"/>
                <w:sz w:val="24"/>
                <w:szCs w:val="24"/>
              </w:rPr>
              <w:t xml:space="preserve"> с момента поступления заявки от Заказчика в порядке, установленном настоящим Техническим заданием и Договором.</w:t>
            </w:r>
          </w:p>
        </w:tc>
      </w:tr>
      <w:tr w:rsidR="00306CFE" w:rsidRPr="00B8548D" w14:paraId="2647D31E" w14:textId="77777777" w:rsidTr="004F37CB">
        <w:tc>
          <w:tcPr>
            <w:tcW w:w="708" w:type="dxa"/>
            <w:tcBorders>
              <w:top w:val="single" w:sz="4" w:space="0" w:color="000000"/>
              <w:left w:val="single" w:sz="4" w:space="0" w:color="000000"/>
              <w:bottom w:val="single" w:sz="4" w:space="0" w:color="000000"/>
              <w:right w:val="single" w:sz="4" w:space="0" w:color="000000"/>
            </w:tcBorders>
            <w:vAlign w:val="center"/>
            <w:hideMark/>
          </w:tcPr>
          <w:p w14:paraId="24D04849" w14:textId="3462D297" w:rsidR="00306CFE" w:rsidRPr="00B8548D" w:rsidRDefault="00E73211" w:rsidP="00DD1629">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9</w:t>
            </w:r>
            <w:r w:rsidR="00306CFE" w:rsidRPr="00B8548D">
              <w:rPr>
                <w:rFonts w:ascii="Times New Roman" w:hAnsi="Times New Roman" w:cs="Times New Roman"/>
                <w:b/>
                <w:sz w:val="24"/>
                <w:szCs w:val="24"/>
              </w:rPr>
              <w:t>.</w:t>
            </w:r>
          </w:p>
        </w:tc>
        <w:tc>
          <w:tcPr>
            <w:tcW w:w="2723" w:type="dxa"/>
            <w:tcBorders>
              <w:top w:val="single" w:sz="4" w:space="0" w:color="000000"/>
              <w:left w:val="single" w:sz="4" w:space="0" w:color="000000"/>
              <w:bottom w:val="single" w:sz="4" w:space="0" w:color="000000"/>
              <w:right w:val="single" w:sz="4" w:space="0" w:color="000000"/>
            </w:tcBorders>
            <w:vAlign w:val="center"/>
          </w:tcPr>
          <w:p w14:paraId="6571DD01"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Требования к безопасности товара</w:t>
            </w:r>
          </w:p>
        </w:tc>
        <w:tc>
          <w:tcPr>
            <w:tcW w:w="6379" w:type="dxa"/>
            <w:tcBorders>
              <w:top w:val="single" w:sz="4" w:space="0" w:color="auto"/>
              <w:left w:val="single" w:sz="4" w:space="0" w:color="000000"/>
              <w:bottom w:val="single" w:sz="4" w:space="0" w:color="auto"/>
              <w:right w:val="single" w:sz="4" w:space="0" w:color="000000"/>
            </w:tcBorders>
            <w:vAlign w:val="center"/>
          </w:tcPr>
          <w:p w14:paraId="5C3849F3"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Соответствие Товаров требованиям качества и безопасности подлежит обязательному подтверждению в порядке, предусмотренном законодательством Российской Федерации.</w:t>
            </w:r>
          </w:p>
          <w:p w14:paraId="7679E044"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Соответствие качества и безопасности Товара должно быть подтверждено следующими документами:</w:t>
            </w:r>
          </w:p>
          <w:p w14:paraId="3C9D8D9C"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сертификатом соответствия и/или декларацией о соответствии (для продукции, включенной в перечень продукции, подлежащей обязательной сертификации и/или подтверждение соответствия которой осуществляется в форме принятия декларации о соответствии);</w:t>
            </w:r>
          </w:p>
          <w:p w14:paraId="034E6BB9"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протоколами испытаний и техническим описанием Товара (при наличии);</w:t>
            </w:r>
          </w:p>
          <w:p w14:paraId="728747B5"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сертификатом пожарной безопасности (при необходимости).</w:t>
            </w:r>
          </w:p>
          <w:p w14:paraId="4AD6F11A"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Товар должен быть разрешен к применению на территории Российской Федерации.</w:t>
            </w:r>
          </w:p>
          <w:p w14:paraId="32EC5713"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Не допускается поставка Товара из стран, регионов, на которые введены временные ограничения или запреты на импорт на территорию Российской Федерации, до окончания срока действия указанных ограничений или запретов.</w:t>
            </w:r>
          </w:p>
          <w:p w14:paraId="2FD54B92" w14:textId="5CEC7F01"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Товар должен соответствовать требованиям безопасности, экологическим требованиям и техническим характеристикам в соответствии с актами, указанными в пункте 1</w:t>
            </w:r>
            <w:r w:rsidR="00A503D2">
              <w:rPr>
                <w:rFonts w:ascii="Times New Roman" w:hAnsi="Times New Roman" w:cs="Times New Roman"/>
                <w:sz w:val="24"/>
                <w:szCs w:val="24"/>
              </w:rPr>
              <w:t>1</w:t>
            </w:r>
            <w:r w:rsidRPr="00B8548D">
              <w:rPr>
                <w:rFonts w:ascii="Times New Roman" w:hAnsi="Times New Roman" w:cs="Times New Roman"/>
                <w:sz w:val="24"/>
                <w:szCs w:val="24"/>
              </w:rPr>
              <w:t xml:space="preserve"> настоящего Технического задания.</w:t>
            </w:r>
          </w:p>
          <w:p w14:paraId="24C0E773" w14:textId="2F347D10"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Товар должен быть разработан и изготовлен таким образом, чтобы при его применении по назначению и при условии соблюдения правил, предусмотренных эксплуатационными документами, он обеспечивал механическую безопасность, химическую и санитарно-гигиеническую безопасность, пожарную безопасность в соответствии с требованиями акта, указанного в разделе 1</w:t>
            </w:r>
            <w:r w:rsidR="00A503D2">
              <w:rPr>
                <w:rFonts w:ascii="Times New Roman" w:hAnsi="Times New Roman" w:cs="Times New Roman"/>
                <w:sz w:val="24"/>
                <w:szCs w:val="24"/>
              </w:rPr>
              <w:t>1</w:t>
            </w:r>
            <w:r w:rsidRPr="00B8548D">
              <w:rPr>
                <w:rFonts w:ascii="Times New Roman" w:hAnsi="Times New Roman" w:cs="Times New Roman"/>
                <w:sz w:val="24"/>
                <w:szCs w:val="24"/>
              </w:rPr>
              <w:t xml:space="preserve"> настоящего Технического задания, не представлял опасности для здоровья и жизни человека, обеспечивал отсутствие риска, обусловленного конструкцией Товара и применяемыми материалами.</w:t>
            </w:r>
          </w:p>
          <w:p w14:paraId="177BDE3A" w14:textId="427E0EE6"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Упаковка Товара должна соответствовать нормативной правовой документации на продукцию, на конкретные виды (типы) тары и упаковки, а также обеспечивать сохранность Товара при погрузке, разгрузке, транспортировании и хранении в соответствии с требованиями, установленными в разделе 1</w:t>
            </w:r>
            <w:r w:rsidR="00A503D2">
              <w:rPr>
                <w:rFonts w:ascii="Times New Roman" w:hAnsi="Times New Roman" w:cs="Times New Roman"/>
                <w:sz w:val="24"/>
                <w:szCs w:val="24"/>
              </w:rPr>
              <w:t>1</w:t>
            </w:r>
            <w:r w:rsidRPr="00B8548D">
              <w:rPr>
                <w:rFonts w:ascii="Times New Roman" w:hAnsi="Times New Roman" w:cs="Times New Roman"/>
                <w:sz w:val="24"/>
                <w:szCs w:val="24"/>
              </w:rPr>
              <w:t xml:space="preserve"> настоящего Технического задания.</w:t>
            </w:r>
          </w:p>
          <w:p w14:paraId="06091A6F"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В сопроводительной документации на Товар, на этикетке маркировкой или иным способом должны быть указаны специальные правила, если для безопасного использования Товара, его хранения, транспортировки их необходимо соблюдать.</w:t>
            </w:r>
          </w:p>
        </w:tc>
      </w:tr>
      <w:tr w:rsidR="00306CFE" w:rsidRPr="00B8548D" w14:paraId="43DB5188" w14:textId="77777777" w:rsidTr="004F37CB">
        <w:tc>
          <w:tcPr>
            <w:tcW w:w="708" w:type="dxa"/>
            <w:tcBorders>
              <w:top w:val="single" w:sz="4" w:space="0" w:color="000000"/>
              <w:left w:val="single" w:sz="4" w:space="0" w:color="000000"/>
              <w:bottom w:val="single" w:sz="4" w:space="0" w:color="000000"/>
              <w:right w:val="single" w:sz="4" w:space="0" w:color="000000"/>
            </w:tcBorders>
            <w:vAlign w:val="center"/>
          </w:tcPr>
          <w:p w14:paraId="2C7AE19E" w14:textId="7F2F5930"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lastRenderedPageBreak/>
              <w:t>1</w:t>
            </w:r>
            <w:r w:rsidR="00E73211">
              <w:rPr>
                <w:rFonts w:ascii="Times New Roman" w:hAnsi="Times New Roman" w:cs="Times New Roman"/>
                <w:b/>
                <w:sz w:val="24"/>
                <w:szCs w:val="24"/>
              </w:rPr>
              <w:t>0</w:t>
            </w:r>
            <w:r w:rsidRPr="00B8548D">
              <w:rPr>
                <w:rFonts w:ascii="Times New Roman" w:hAnsi="Times New Roman" w:cs="Times New Roman"/>
                <w:b/>
                <w:sz w:val="24"/>
                <w:szCs w:val="24"/>
              </w:rPr>
              <w:t>.</w:t>
            </w:r>
          </w:p>
        </w:tc>
        <w:tc>
          <w:tcPr>
            <w:tcW w:w="2723" w:type="dxa"/>
            <w:tcBorders>
              <w:top w:val="single" w:sz="4" w:space="0" w:color="000000"/>
              <w:left w:val="single" w:sz="4" w:space="0" w:color="000000"/>
              <w:bottom w:val="single" w:sz="4" w:space="0" w:color="000000"/>
              <w:right w:val="single" w:sz="4" w:space="0" w:color="000000"/>
            </w:tcBorders>
            <w:vAlign w:val="center"/>
          </w:tcPr>
          <w:p w14:paraId="012E3B53"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Требования к используемым материалам и оборудованию</w:t>
            </w:r>
          </w:p>
        </w:tc>
        <w:tc>
          <w:tcPr>
            <w:tcW w:w="6379" w:type="dxa"/>
            <w:tcBorders>
              <w:top w:val="single" w:sz="4" w:space="0" w:color="auto"/>
              <w:left w:val="single" w:sz="4" w:space="0" w:color="000000"/>
              <w:bottom w:val="single" w:sz="4" w:space="0" w:color="auto"/>
              <w:right w:val="single" w:sz="4" w:space="0" w:color="000000"/>
            </w:tcBorders>
            <w:vAlign w:val="center"/>
          </w:tcPr>
          <w:p w14:paraId="65A69938"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Поставка Товара должна осуществляться в оригинальной упаковке. Упаковка должна быть без посторонних запахов, механических повреждений и следов воздействия влаги, а также предохранять Товар от порчи во время транспортировки, хранения, погрузочно-разгрузочных работ к месту эксплуатации или складу Заказчика.</w:t>
            </w:r>
          </w:p>
          <w:p w14:paraId="4350F0C8" w14:textId="36AD35DE"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Материалы, из которых изготовлен Товар, должны соответствовать требованиям актов, указанных в разделе 1</w:t>
            </w:r>
            <w:r w:rsidR="00A503D2">
              <w:rPr>
                <w:rFonts w:ascii="Times New Roman" w:hAnsi="Times New Roman" w:cs="Times New Roman"/>
                <w:sz w:val="24"/>
                <w:szCs w:val="24"/>
              </w:rPr>
              <w:t>1</w:t>
            </w:r>
            <w:r w:rsidRPr="00B8548D">
              <w:rPr>
                <w:rFonts w:ascii="Times New Roman" w:hAnsi="Times New Roman" w:cs="Times New Roman"/>
                <w:sz w:val="24"/>
                <w:szCs w:val="24"/>
              </w:rPr>
              <w:t xml:space="preserve"> настоящего Технического задания.</w:t>
            </w:r>
          </w:p>
          <w:p w14:paraId="1331FC21"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К каждой упаковке с Товаром должна быть приложена опись, содержащая сведения о наименовании и количестве Товара в упаковке, наименовании Поставщика и адрес поставки Товара.</w:t>
            </w:r>
          </w:p>
          <w:p w14:paraId="7FA23ECC" w14:textId="2A9CA54B"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Упаковка и маркировка Товара должны соответствовать требованиям актов, предъявляемым к упаковке и маркировке данной продукции, в соответствии с актами, указанными в пункте 1</w:t>
            </w:r>
            <w:r w:rsidR="00A503D2">
              <w:rPr>
                <w:rFonts w:ascii="Times New Roman" w:hAnsi="Times New Roman" w:cs="Times New Roman"/>
                <w:sz w:val="24"/>
                <w:szCs w:val="24"/>
              </w:rPr>
              <w:t>1</w:t>
            </w:r>
            <w:r w:rsidRPr="00B8548D">
              <w:rPr>
                <w:rFonts w:ascii="Times New Roman" w:hAnsi="Times New Roman" w:cs="Times New Roman"/>
                <w:sz w:val="24"/>
                <w:szCs w:val="24"/>
              </w:rPr>
              <w:t xml:space="preserve"> настоящего Технического задания.</w:t>
            </w:r>
          </w:p>
          <w:p w14:paraId="0E501CE3"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Информация о Товаре, в том числе маркировка на упаковке и на изделии, должна быть указана на русском языке.</w:t>
            </w:r>
          </w:p>
          <w:p w14:paraId="3270DED9"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Товар должен иметь необходимые маркировки, наклейки, отражающие информацию о наименовании Товара, включающую в себя сведения о товарном знаке, марке, модели, артикуле и модификации.</w:t>
            </w:r>
          </w:p>
          <w:p w14:paraId="2F21EF05"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Для обеспечения оказания сопутствующих услуг надлежащего качества Поставщик обязан обеспечить при их оказании применение приспособлений и инструментов, безопасных для жизни и здоровья человека, исключающих причинение вреда имуществу Заказчика.</w:t>
            </w:r>
          </w:p>
        </w:tc>
      </w:tr>
      <w:tr w:rsidR="00306CFE" w:rsidRPr="00B8548D" w14:paraId="1298DA27" w14:textId="77777777" w:rsidTr="004F37CB">
        <w:tc>
          <w:tcPr>
            <w:tcW w:w="708" w:type="dxa"/>
            <w:tcBorders>
              <w:top w:val="single" w:sz="4" w:space="0" w:color="000000"/>
              <w:left w:val="single" w:sz="4" w:space="0" w:color="000000"/>
              <w:bottom w:val="single" w:sz="4" w:space="0" w:color="000000"/>
              <w:right w:val="single" w:sz="4" w:space="0" w:color="000000"/>
            </w:tcBorders>
            <w:vAlign w:val="center"/>
          </w:tcPr>
          <w:p w14:paraId="4FD3A985" w14:textId="26CE8855"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1</w:t>
            </w:r>
            <w:r w:rsidR="00E73211">
              <w:rPr>
                <w:rFonts w:ascii="Times New Roman" w:hAnsi="Times New Roman" w:cs="Times New Roman"/>
                <w:b/>
                <w:sz w:val="24"/>
                <w:szCs w:val="24"/>
              </w:rPr>
              <w:t>1</w:t>
            </w:r>
            <w:r w:rsidRPr="00B8548D">
              <w:rPr>
                <w:rFonts w:ascii="Times New Roman" w:hAnsi="Times New Roman" w:cs="Times New Roman"/>
                <w:b/>
                <w:sz w:val="24"/>
                <w:szCs w:val="24"/>
              </w:rPr>
              <w:t>.</w:t>
            </w:r>
          </w:p>
        </w:tc>
        <w:tc>
          <w:tcPr>
            <w:tcW w:w="2723" w:type="dxa"/>
            <w:tcBorders>
              <w:top w:val="single" w:sz="4" w:space="0" w:color="000000"/>
              <w:left w:val="single" w:sz="4" w:space="0" w:color="000000"/>
              <w:bottom w:val="single" w:sz="4" w:space="0" w:color="000000"/>
              <w:right w:val="single" w:sz="4" w:space="0" w:color="000000"/>
            </w:tcBorders>
            <w:vAlign w:val="center"/>
          </w:tcPr>
          <w:p w14:paraId="061B285D" w14:textId="77777777" w:rsidR="00306CFE" w:rsidRPr="00B8548D" w:rsidRDefault="00306CFE" w:rsidP="00DD1629">
            <w:pPr>
              <w:spacing w:after="0"/>
              <w:jc w:val="center"/>
              <w:rPr>
                <w:rFonts w:ascii="Times New Roman" w:hAnsi="Times New Roman" w:cs="Times New Roman"/>
                <w:b/>
                <w:sz w:val="24"/>
                <w:szCs w:val="24"/>
              </w:rPr>
            </w:pPr>
            <w:r w:rsidRPr="00B8548D">
              <w:rPr>
                <w:rFonts w:ascii="Times New Roman" w:hAnsi="Times New Roman" w:cs="Times New Roman"/>
                <w:b/>
                <w:sz w:val="24"/>
                <w:szCs w:val="24"/>
              </w:rPr>
              <w:t>Перечень нормативных правовых и нормативных технических актов</w:t>
            </w:r>
          </w:p>
        </w:tc>
        <w:tc>
          <w:tcPr>
            <w:tcW w:w="6379" w:type="dxa"/>
            <w:tcBorders>
              <w:top w:val="single" w:sz="4" w:space="0" w:color="auto"/>
              <w:left w:val="single" w:sz="4" w:space="0" w:color="000000"/>
              <w:bottom w:val="single" w:sz="4" w:space="0" w:color="000000"/>
              <w:right w:val="single" w:sz="4" w:space="0" w:color="000000"/>
            </w:tcBorders>
            <w:vAlign w:val="center"/>
          </w:tcPr>
          <w:p w14:paraId="5AE8317B"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Решение Комиссии Таможенного союза от 28.05.2010 N 299 «О применении санитарных мер в Евразийском экономическом союзе».</w:t>
            </w:r>
          </w:p>
          <w:p w14:paraId="18BF1048"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Решение Комиссии Таможенного союза от 16.08.2011 N 769 «О принятии технического регламента Таможенного союза «О безопасности упаковки».</w:t>
            </w:r>
          </w:p>
          <w:p w14:paraId="74E05067"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Федеральный закон от 27.11.2010 №311-ФЗ «О таможенном регулировании в Российской Федерации».</w:t>
            </w:r>
          </w:p>
          <w:p w14:paraId="394D6919" w14:textId="1F9B3A98"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«ГОСТ 17527-2020. Межгосударственный стандарт. Упаковка. Термины и определения» (введен в действие Приказом Росстандарта от 02.10.2020 N 737-ст).</w:t>
            </w:r>
          </w:p>
          <w:p w14:paraId="69C5C723"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 xml:space="preserve">ГОСТ 5089-2011 «Замки, защёлки, механизмы цилиндровые. Технические условия». В стандарте оговорены основные требования к навесным замкам и приведена их классификация. В частности, указано минимальное число секретов для навесных замков: 100 для модели с </w:t>
            </w:r>
            <w:proofErr w:type="spellStart"/>
            <w:r w:rsidRPr="00B8548D">
              <w:rPr>
                <w:rFonts w:ascii="Times New Roman" w:hAnsi="Times New Roman" w:cs="Times New Roman"/>
                <w:sz w:val="24"/>
                <w:szCs w:val="24"/>
              </w:rPr>
              <w:t>сувальдным</w:t>
            </w:r>
            <w:proofErr w:type="spellEnd"/>
            <w:r w:rsidRPr="00B8548D">
              <w:rPr>
                <w:rFonts w:ascii="Times New Roman" w:hAnsi="Times New Roman" w:cs="Times New Roman"/>
                <w:sz w:val="24"/>
                <w:szCs w:val="24"/>
              </w:rPr>
              <w:t xml:space="preserve"> механизмом, 1000 — со штифтовым, 2000 — с дисковым.</w:t>
            </w:r>
          </w:p>
          <w:p w14:paraId="6375687F"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 xml:space="preserve">ГОСТ Р 56742-2015 «Замки механические. Классификация. Общие положения». Стандарт устанавливает классификацию механических замков по назначению, вариантам общей конструкции, конструкции силовой части и блока секрета, а также классификацию методов отмыкания </w:t>
            </w:r>
            <w:r w:rsidRPr="00B8548D">
              <w:rPr>
                <w:rFonts w:ascii="Times New Roman" w:hAnsi="Times New Roman" w:cs="Times New Roman"/>
                <w:sz w:val="24"/>
                <w:szCs w:val="24"/>
              </w:rPr>
              <w:lastRenderedPageBreak/>
              <w:t>механических замков в чрезвычайных ситуациях и лабораторных условиях.</w:t>
            </w:r>
          </w:p>
          <w:p w14:paraId="2A36C7B9" w14:textId="77777777" w:rsidR="00306CFE" w:rsidRPr="00B8548D" w:rsidRDefault="00306CFE" w:rsidP="00DD1629">
            <w:pPr>
              <w:spacing w:after="0" w:line="240" w:lineRule="auto"/>
              <w:jc w:val="both"/>
              <w:rPr>
                <w:rFonts w:ascii="Times New Roman" w:hAnsi="Times New Roman" w:cs="Times New Roman"/>
                <w:sz w:val="24"/>
                <w:szCs w:val="24"/>
              </w:rPr>
            </w:pPr>
            <w:r w:rsidRPr="00B8548D">
              <w:rPr>
                <w:rFonts w:ascii="Times New Roman" w:hAnsi="Times New Roman" w:cs="Times New Roman"/>
                <w:sz w:val="24"/>
                <w:szCs w:val="24"/>
              </w:rPr>
              <w:t>Приказ Минтруда России от 28.10.2020 N 753н «Об утверждении Правил по охране труда при погрузочно-разгрузочных работах и размещении грузов».</w:t>
            </w:r>
          </w:p>
        </w:tc>
      </w:tr>
    </w:tbl>
    <w:p w14:paraId="0CF5CAC2" w14:textId="0058F3BE" w:rsidR="00306CFE" w:rsidRPr="004F37CB" w:rsidDel="00974837" w:rsidRDefault="00306CFE" w:rsidP="00306CFE">
      <w:pPr>
        <w:tabs>
          <w:tab w:val="left" w:pos="0"/>
        </w:tabs>
        <w:jc w:val="both"/>
        <w:rPr>
          <w:del w:id="21" w:author="Евгений Малахов" w:date="2025-12-11T10:30:00Z"/>
          <w:rFonts w:ascii="Times New Roman" w:eastAsia="Calibri" w:hAnsi="Times New Roman" w:cs="Times New Roman"/>
          <w:sz w:val="24"/>
          <w:szCs w:val="24"/>
        </w:rPr>
      </w:pPr>
    </w:p>
    <w:p w14:paraId="3A557774" w14:textId="6F8B803C" w:rsidR="00941892" w:rsidRPr="00B8548D" w:rsidDel="00974837" w:rsidRDefault="00941892" w:rsidP="00941892">
      <w:pPr>
        <w:spacing w:after="0" w:line="240" w:lineRule="auto"/>
        <w:rPr>
          <w:del w:id="22" w:author="Евгений Малахов" w:date="2025-12-11T10:30:00Z"/>
          <w:rFonts w:ascii="Times New Roman" w:eastAsia="Arial Unicode MS" w:hAnsi="Times New Roman" w:cs="Times New Roman"/>
          <w:sz w:val="24"/>
          <w:szCs w:val="24"/>
          <w:bdr w:val="nil"/>
        </w:rPr>
      </w:pPr>
    </w:p>
    <w:p w14:paraId="7649B947" w14:textId="55C37130" w:rsidR="003E4B33" w:rsidRPr="004F37CB" w:rsidDel="00974837" w:rsidRDefault="003E4B33" w:rsidP="00941892">
      <w:pPr>
        <w:tabs>
          <w:tab w:val="left" w:pos="0"/>
        </w:tabs>
        <w:spacing w:after="160" w:line="259" w:lineRule="auto"/>
        <w:jc w:val="both"/>
        <w:rPr>
          <w:del w:id="23" w:author="Евгений Малахов" w:date="2025-12-11T10:30:00Z"/>
          <w:rFonts w:ascii="Times New Roman" w:eastAsia="Calibri" w:hAnsi="Times New Roman" w:cs="Times New Roman"/>
          <w:sz w:val="24"/>
          <w:szCs w:val="24"/>
        </w:rPr>
      </w:pPr>
    </w:p>
    <w:p w14:paraId="39153A52" w14:textId="77777777" w:rsidR="001A2652" w:rsidRPr="004F37CB" w:rsidRDefault="001A2652" w:rsidP="00C72FB5">
      <w:pPr>
        <w:tabs>
          <w:tab w:val="left" w:pos="0"/>
        </w:tabs>
        <w:jc w:val="both"/>
        <w:rPr>
          <w:rFonts w:ascii="Times New Roman" w:eastAsia="Calibri" w:hAnsi="Times New Roman" w:cs="Times New Roman"/>
          <w:sz w:val="24"/>
          <w:szCs w:val="24"/>
        </w:rPr>
      </w:pPr>
    </w:p>
    <w:tbl>
      <w:tblPr>
        <w:tblW w:w="5000" w:type="pct"/>
        <w:jc w:val="center"/>
        <w:tblLayout w:type="fixed"/>
        <w:tblCellMar>
          <w:left w:w="0" w:type="dxa"/>
          <w:right w:w="0" w:type="dxa"/>
        </w:tblCellMar>
        <w:tblLook w:val="04A0" w:firstRow="1" w:lastRow="0" w:firstColumn="1" w:lastColumn="0" w:noHBand="0" w:noVBand="1"/>
      </w:tblPr>
      <w:tblGrid>
        <w:gridCol w:w="4960"/>
        <w:gridCol w:w="4961"/>
      </w:tblGrid>
      <w:tr w:rsidR="00A30AE6" w:rsidRPr="00B8548D" w14:paraId="0E794261" w14:textId="77777777" w:rsidTr="00116777">
        <w:trPr>
          <w:jc w:val="center"/>
        </w:trPr>
        <w:tc>
          <w:tcPr>
            <w:tcW w:w="2500" w:type="pct"/>
            <w:tcMar>
              <w:top w:w="0" w:type="dxa"/>
              <w:left w:w="45" w:type="dxa"/>
              <w:bottom w:w="0" w:type="dxa"/>
              <w:right w:w="45" w:type="dxa"/>
            </w:tcMar>
          </w:tcPr>
          <w:p w14:paraId="69FBFC89" w14:textId="77777777" w:rsidR="00A30AE6" w:rsidRPr="00B8548D" w:rsidRDefault="00A30AE6" w:rsidP="00A30AE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Заказчик:</w:t>
            </w:r>
          </w:p>
          <w:p w14:paraId="0313F614" w14:textId="77777777" w:rsidR="00A30AE6" w:rsidRPr="00B8548D" w:rsidRDefault="00A30AE6" w:rsidP="00A30AE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АНО «</w:t>
            </w:r>
            <w:proofErr w:type="spellStart"/>
            <w:r w:rsidRPr="00B8548D">
              <w:rPr>
                <w:rFonts w:ascii="Times New Roman" w:eastAsia="Times New Roman" w:hAnsi="Times New Roman" w:cs="Times New Roman"/>
                <w:b/>
                <w:bCs/>
                <w:sz w:val="24"/>
                <w:szCs w:val="24"/>
                <w:lang w:eastAsia="ru-RU"/>
              </w:rPr>
              <w:t>Кинопарк</w:t>
            </w:r>
            <w:proofErr w:type="spellEnd"/>
            <w:r w:rsidRPr="00B8548D">
              <w:rPr>
                <w:rFonts w:ascii="Times New Roman" w:eastAsia="Times New Roman" w:hAnsi="Times New Roman" w:cs="Times New Roman"/>
                <w:b/>
                <w:bCs/>
                <w:sz w:val="24"/>
                <w:szCs w:val="24"/>
                <w:lang w:eastAsia="ru-RU"/>
              </w:rPr>
              <w:t>»</w:t>
            </w:r>
          </w:p>
          <w:p w14:paraId="2FD41CBB" w14:textId="77777777" w:rsidR="00A30AE6" w:rsidRPr="00B8548D" w:rsidRDefault="00A30AE6" w:rsidP="00A30AE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775F0601" w14:textId="77777777" w:rsidR="00A30AE6" w:rsidRPr="00B8548D" w:rsidRDefault="00A30AE6" w:rsidP="00A30AE6">
            <w:pPr>
              <w:shd w:val="clear" w:color="auto" w:fill="FFFFFF"/>
              <w:spacing w:after="0" w:line="240" w:lineRule="auto"/>
              <w:jc w:val="both"/>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Генеральный директор</w:t>
            </w:r>
          </w:p>
          <w:p w14:paraId="13763D91"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eastAsia="ru-RU"/>
              </w:rPr>
            </w:pPr>
          </w:p>
          <w:p w14:paraId="3A24980D"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eastAsia="ru-RU"/>
              </w:rPr>
            </w:pPr>
          </w:p>
          <w:p w14:paraId="28EA034A"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 xml:space="preserve">_________________/ А.В. Яворский / </w:t>
            </w:r>
          </w:p>
          <w:p w14:paraId="68FB2217" w14:textId="348CFC2F" w:rsidR="00A30AE6" w:rsidRPr="00B8548D" w:rsidRDefault="00A30AE6" w:rsidP="00A30AE6">
            <w:pPr>
              <w:shd w:val="clear" w:color="auto" w:fill="FFFFFF"/>
              <w:spacing w:after="0" w:line="240" w:lineRule="auto"/>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М.П.</w:t>
            </w:r>
          </w:p>
        </w:tc>
        <w:tc>
          <w:tcPr>
            <w:tcW w:w="2500" w:type="pct"/>
            <w:tcMar>
              <w:top w:w="0" w:type="dxa"/>
              <w:left w:w="45" w:type="dxa"/>
              <w:bottom w:w="0" w:type="dxa"/>
              <w:right w:w="45" w:type="dxa"/>
            </w:tcMar>
          </w:tcPr>
          <w:p w14:paraId="40EE7EF7"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val="en-US" w:eastAsia="ru-RU"/>
              </w:rPr>
            </w:pPr>
            <w:r w:rsidRPr="00B8548D">
              <w:rPr>
                <w:rFonts w:ascii="Times New Roman" w:eastAsia="Times New Roman" w:hAnsi="Times New Roman" w:cs="Times New Roman"/>
                <w:b/>
                <w:bCs/>
                <w:sz w:val="24"/>
                <w:szCs w:val="24"/>
                <w:lang w:eastAsia="ru-RU"/>
              </w:rPr>
              <w:t>Поставщик</w:t>
            </w:r>
            <w:r w:rsidRPr="00B8548D">
              <w:rPr>
                <w:rFonts w:ascii="Times New Roman" w:eastAsia="Times New Roman" w:hAnsi="Times New Roman" w:cs="Times New Roman"/>
                <w:b/>
                <w:bCs/>
                <w:sz w:val="24"/>
                <w:szCs w:val="24"/>
                <w:lang w:val="en-US" w:eastAsia="ru-RU"/>
              </w:rPr>
              <w:t>:</w:t>
            </w:r>
          </w:p>
          <w:p w14:paraId="1889AAFD"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eastAsia="ru-RU"/>
              </w:rPr>
            </w:pPr>
          </w:p>
          <w:p w14:paraId="74717CE8" w14:textId="77777777" w:rsidR="00A30AE6" w:rsidRPr="00B8548D" w:rsidRDefault="00A30AE6" w:rsidP="00A30AE6">
            <w:pPr>
              <w:shd w:val="clear" w:color="auto" w:fill="FFFFFF"/>
              <w:spacing w:after="0" w:line="240" w:lineRule="auto"/>
              <w:rPr>
                <w:rFonts w:ascii="Times New Roman" w:eastAsia="Times New Roman" w:hAnsi="Times New Roman" w:cs="Times New Roman"/>
                <w:bCs/>
                <w:sz w:val="24"/>
                <w:szCs w:val="24"/>
                <w:lang w:eastAsia="ru-RU"/>
              </w:rPr>
            </w:pPr>
          </w:p>
          <w:p w14:paraId="40D1B7AF" w14:textId="77777777" w:rsidR="00A30AE6" w:rsidRPr="00B8548D" w:rsidRDefault="00A30AE6" w:rsidP="00A30AE6">
            <w:pPr>
              <w:shd w:val="clear" w:color="auto" w:fill="FFFFFF"/>
              <w:spacing w:after="0" w:line="240" w:lineRule="auto"/>
              <w:rPr>
                <w:rFonts w:ascii="Times New Roman" w:hAnsi="Times New Roman" w:cs="Times New Roman"/>
                <w:b/>
                <w:sz w:val="24"/>
                <w:szCs w:val="24"/>
                <w:lang w:eastAsia="ru-RU"/>
              </w:rPr>
            </w:pPr>
          </w:p>
          <w:p w14:paraId="48808186" w14:textId="77777777" w:rsidR="00A30AE6" w:rsidRPr="00B8548D" w:rsidRDefault="00A30AE6" w:rsidP="00A30AE6">
            <w:pPr>
              <w:shd w:val="clear" w:color="auto" w:fill="FFFFFF"/>
              <w:spacing w:after="0" w:line="240" w:lineRule="auto"/>
              <w:rPr>
                <w:rFonts w:ascii="Times New Roman" w:eastAsia="Times New Roman" w:hAnsi="Times New Roman" w:cs="Times New Roman"/>
                <w:bCs/>
                <w:sz w:val="24"/>
                <w:szCs w:val="24"/>
                <w:lang w:eastAsia="ru-RU"/>
              </w:rPr>
            </w:pPr>
          </w:p>
          <w:p w14:paraId="04F5E06D"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eastAsia="ru-RU"/>
              </w:rPr>
            </w:pPr>
          </w:p>
          <w:p w14:paraId="67AF7AE7"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_________________ /</w:t>
            </w:r>
            <w:r w:rsidRPr="00B8548D">
              <w:rPr>
                <w:rFonts w:ascii="Times New Roman" w:hAnsi="Times New Roman" w:cs="Times New Roman"/>
                <w:b/>
                <w:sz w:val="24"/>
                <w:szCs w:val="24"/>
                <w:lang w:eastAsia="ru-RU"/>
              </w:rPr>
              <w:t>_________________/</w:t>
            </w:r>
          </w:p>
          <w:p w14:paraId="256AD4FA" w14:textId="520AF0CB" w:rsidR="00A30AE6" w:rsidRPr="00B8548D" w:rsidRDefault="00A30AE6" w:rsidP="00A30AE6">
            <w:pPr>
              <w:shd w:val="clear" w:color="auto" w:fill="FFFFFF"/>
              <w:spacing w:after="0" w:line="240" w:lineRule="auto"/>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М.П.</w:t>
            </w:r>
          </w:p>
        </w:tc>
      </w:tr>
    </w:tbl>
    <w:p w14:paraId="723CCE45" w14:textId="77777777" w:rsidR="009B14DF" w:rsidRDefault="009B14DF">
      <w:pPr>
        <w:spacing w:after="0" w:line="240" w:lineRule="auto"/>
        <w:jc w:val="right"/>
        <w:rPr>
          <w:rFonts w:ascii="Times New Roman" w:eastAsia="Calibri" w:hAnsi="Times New Roman" w:cs="Times New Roman"/>
          <w:b/>
          <w:sz w:val="24"/>
          <w:szCs w:val="24"/>
        </w:rPr>
      </w:pPr>
    </w:p>
    <w:p w14:paraId="2D672ED2" w14:textId="77777777" w:rsidR="009B14DF" w:rsidRDefault="009B14DF">
      <w:pPr>
        <w:spacing w:after="0" w:line="240" w:lineRule="auto"/>
        <w:jc w:val="right"/>
        <w:rPr>
          <w:rFonts w:ascii="Times New Roman" w:eastAsia="Calibri" w:hAnsi="Times New Roman" w:cs="Times New Roman"/>
          <w:b/>
          <w:sz w:val="24"/>
          <w:szCs w:val="24"/>
        </w:rPr>
      </w:pPr>
    </w:p>
    <w:p w14:paraId="30BE6947" w14:textId="77777777" w:rsidR="009B14DF" w:rsidRDefault="009B14DF">
      <w:pPr>
        <w:spacing w:after="0" w:line="240" w:lineRule="auto"/>
        <w:jc w:val="right"/>
        <w:rPr>
          <w:rFonts w:ascii="Times New Roman" w:eastAsia="Calibri" w:hAnsi="Times New Roman" w:cs="Times New Roman"/>
          <w:b/>
          <w:sz w:val="24"/>
          <w:szCs w:val="24"/>
        </w:rPr>
      </w:pPr>
    </w:p>
    <w:p w14:paraId="1CE26DD0" w14:textId="77777777" w:rsidR="009B14DF" w:rsidRDefault="009B14DF">
      <w:pPr>
        <w:spacing w:after="0" w:line="240" w:lineRule="auto"/>
        <w:jc w:val="right"/>
        <w:rPr>
          <w:rFonts w:ascii="Times New Roman" w:eastAsia="Calibri" w:hAnsi="Times New Roman" w:cs="Times New Roman"/>
          <w:b/>
          <w:sz w:val="24"/>
          <w:szCs w:val="24"/>
        </w:rPr>
      </w:pPr>
    </w:p>
    <w:p w14:paraId="2C1BDDFB" w14:textId="77777777" w:rsidR="009B14DF" w:rsidRDefault="009B14DF">
      <w:pPr>
        <w:spacing w:after="0" w:line="240" w:lineRule="auto"/>
        <w:jc w:val="right"/>
        <w:rPr>
          <w:rFonts w:ascii="Times New Roman" w:eastAsia="Calibri" w:hAnsi="Times New Roman" w:cs="Times New Roman"/>
          <w:b/>
          <w:sz w:val="24"/>
          <w:szCs w:val="24"/>
        </w:rPr>
      </w:pPr>
    </w:p>
    <w:p w14:paraId="111957BA" w14:textId="77777777" w:rsidR="009B14DF" w:rsidRDefault="009B14DF">
      <w:pPr>
        <w:spacing w:after="0" w:line="240" w:lineRule="auto"/>
        <w:jc w:val="right"/>
        <w:rPr>
          <w:rFonts w:ascii="Times New Roman" w:eastAsia="Calibri" w:hAnsi="Times New Roman" w:cs="Times New Roman"/>
          <w:b/>
          <w:sz w:val="24"/>
          <w:szCs w:val="24"/>
        </w:rPr>
      </w:pPr>
    </w:p>
    <w:p w14:paraId="090EFBEC" w14:textId="77777777" w:rsidR="009B14DF" w:rsidRDefault="009B14DF">
      <w:pPr>
        <w:spacing w:after="0" w:line="240" w:lineRule="auto"/>
        <w:jc w:val="right"/>
        <w:rPr>
          <w:rFonts w:ascii="Times New Roman" w:eastAsia="Calibri" w:hAnsi="Times New Roman" w:cs="Times New Roman"/>
          <w:b/>
          <w:sz w:val="24"/>
          <w:szCs w:val="24"/>
        </w:rPr>
      </w:pPr>
    </w:p>
    <w:p w14:paraId="123F6578" w14:textId="77777777" w:rsidR="009B14DF" w:rsidRDefault="009B14DF">
      <w:pPr>
        <w:spacing w:after="0" w:line="240" w:lineRule="auto"/>
        <w:jc w:val="right"/>
        <w:rPr>
          <w:rFonts w:ascii="Times New Roman" w:eastAsia="Calibri" w:hAnsi="Times New Roman" w:cs="Times New Roman"/>
          <w:b/>
          <w:sz w:val="24"/>
          <w:szCs w:val="24"/>
        </w:rPr>
      </w:pPr>
    </w:p>
    <w:p w14:paraId="00DC74D3" w14:textId="77777777" w:rsidR="009B14DF" w:rsidRDefault="009B14DF">
      <w:pPr>
        <w:spacing w:after="0" w:line="240" w:lineRule="auto"/>
        <w:jc w:val="right"/>
        <w:rPr>
          <w:rFonts w:ascii="Times New Roman" w:eastAsia="Calibri" w:hAnsi="Times New Roman" w:cs="Times New Roman"/>
          <w:b/>
          <w:sz w:val="24"/>
          <w:szCs w:val="24"/>
        </w:rPr>
      </w:pPr>
    </w:p>
    <w:p w14:paraId="0A407416" w14:textId="77777777" w:rsidR="009B14DF" w:rsidRDefault="009B14DF">
      <w:pPr>
        <w:spacing w:after="0" w:line="240" w:lineRule="auto"/>
        <w:jc w:val="right"/>
        <w:rPr>
          <w:rFonts w:ascii="Times New Roman" w:eastAsia="Calibri" w:hAnsi="Times New Roman" w:cs="Times New Roman"/>
          <w:b/>
          <w:sz w:val="24"/>
          <w:szCs w:val="24"/>
        </w:rPr>
      </w:pPr>
    </w:p>
    <w:p w14:paraId="7E1473AE" w14:textId="77777777" w:rsidR="009B14DF" w:rsidRDefault="009B14DF">
      <w:pPr>
        <w:spacing w:after="0" w:line="240" w:lineRule="auto"/>
        <w:jc w:val="right"/>
        <w:rPr>
          <w:rFonts w:ascii="Times New Roman" w:eastAsia="Calibri" w:hAnsi="Times New Roman" w:cs="Times New Roman"/>
          <w:b/>
          <w:sz w:val="24"/>
          <w:szCs w:val="24"/>
        </w:rPr>
      </w:pPr>
    </w:p>
    <w:p w14:paraId="291E85F1" w14:textId="77777777" w:rsidR="009B14DF" w:rsidRDefault="009B14DF">
      <w:pPr>
        <w:spacing w:after="0" w:line="240" w:lineRule="auto"/>
        <w:jc w:val="right"/>
        <w:rPr>
          <w:rFonts w:ascii="Times New Roman" w:eastAsia="Calibri" w:hAnsi="Times New Roman" w:cs="Times New Roman"/>
          <w:b/>
          <w:sz w:val="24"/>
          <w:szCs w:val="24"/>
        </w:rPr>
      </w:pPr>
    </w:p>
    <w:p w14:paraId="4CE4F3EE" w14:textId="77777777" w:rsidR="009B14DF" w:rsidRDefault="009B14DF">
      <w:pPr>
        <w:spacing w:after="0" w:line="240" w:lineRule="auto"/>
        <w:jc w:val="right"/>
        <w:rPr>
          <w:rFonts w:ascii="Times New Roman" w:eastAsia="Calibri" w:hAnsi="Times New Roman" w:cs="Times New Roman"/>
          <w:b/>
          <w:sz w:val="24"/>
          <w:szCs w:val="24"/>
        </w:rPr>
      </w:pPr>
    </w:p>
    <w:p w14:paraId="6506C8CC" w14:textId="77777777" w:rsidR="009B14DF" w:rsidRDefault="009B14DF">
      <w:pPr>
        <w:spacing w:after="0" w:line="240" w:lineRule="auto"/>
        <w:jc w:val="right"/>
        <w:rPr>
          <w:rFonts w:ascii="Times New Roman" w:eastAsia="Calibri" w:hAnsi="Times New Roman" w:cs="Times New Roman"/>
          <w:b/>
          <w:sz w:val="24"/>
          <w:szCs w:val="24"/>
        </w:rPr>
      </w:pPr>
    </w:p>
    <w:p w14:paraId="78C59815" w14:textId="77777777" w:rsidR="009B14DF" w:rsidRDefault="009B14DF">
      <w:pPr>
        <w:spacing w:after="0" w:line="240" w:lineRule="auto"/>
        <w:jc w:val="right"/>
        <w:rPr>
          <w:rFonts w:ascii="Times New Roman" w:eastAsia="Calibri" w:hAnsi="Times New Roman" w:cs="Times New Roman"/>
          <w:b/>
          <w:sz w:val="24"/>
          <w:szCs w:val="24"/>
        </w:rPr>
      </w:pPr>
    </w:p>
    <w:p w14:paraId="71B0C873" w14:textId="77777777" w:rsidR="009B14DF" w:rsidRDefault="009B14DF">
      <w:pPr>
        <w:spacing w:after="0" w:line="240" w:lineRule="auto"/>
        <w:jc w:val="right"/>
        <w:rPr>
          <w:rFonts w:ascii="Times New Roman" w:eastAsia="Calibri" w:hAnsi="Times New Roman" w:cs="Times New Roman"/>
          <w:b/>
          <w:sz w:val="24"/>
          <w:szCs w:val="24"/>
        </w:rPr>
      </w:pPr>
    </w:p>
    <w:p w14:paraId="71FD3F00" w14:textId="77777777" w:rsidR="009B14DF" w:rsidRDefault="009B14DF">
      <w:pPr>
        <w:spacing w:after="0" w:line="240" w:lineRule="auto"/>
        <w:jc w:val="right"/>
        <w:rPr>
          <w:rFonts w:ascii="Times New Roman" w:eastAsia="Calibri" w:hAnsi="Times New Roman" w:cs="Times New Roman"/>
          <w:b/>
          <w:sz w:val="24"/>
          <w:szCs w:val="24"/>
        </w:rPr>
      </w:pPr>
    </w:p>
    <w:p w14:paraId="51196266" w14:textId="77777777" w:rsidR="009B14DF" w:rsidRDefault="009B14DF">
      <w:pPr>
        <w:spacing w:after="0" w:line="240" w:lineRule="auto"/>
        <w:jc w:val="right"/>
        <w:rPr>
          <w:rFonts w:ascii="Times New Roman" w:eastAsia="Calibri" w:hAnsi="Times New Roman" w:cs="Times New Roman"/>
          <w:b/>
          <w:sz w:val="24"/>
          <w:szCs w:val="24"/>
        </w:rPr>
      </w:pPr>
    </w:p>
    <w:p w14:paraId="2A7C0633" w14:textId="77777777" w:rsidR="009B14DF" w:rsidRDefault="009B14DF">
      <w:pPr>
        <w:spacing w:after="0" w:line="240" w:lineRule="auto"/>
        <w:jc w:val="right"/>
        <w:rPr>
          <w:rFonts w:ascii="Times New Roman" w:eastAsia="Calibri" w:hAnsi="Times New Roman" w:cs="Times New Roman"/>
          <w:b/>
          <w:sz w:val="24"/>
          <w:szCs w:val="24"/>
        </w:rPr>
      </w:pPr>
    </w:p>
    <w:p w14:paraId="60DBD1A8" w14:textId="77777777" w:rsidR="009B14DF" w:rsidRDefault="009B14DF">
      <w:pPr>
        <w:spacing w:after="0" w:line="240" w:lineRule="auto"/>
        <w:jc w:val="right"/>
        <w:rPr>
          <w:rFonts w:ascii="Times New Roman" w:eastAsia="Calibri" w:hAnsi="Times New Roman" w:cs="Times New Roman"/>
          <w:b/>
          <w:sz w:val="24"/>
          <w:szCs w:val="24"/>
        </w:rPr>
      </w:pPr>
    </w:p>
    <w:p w14:paraId="648F639C" w14:textId="77777777" w:rsidR="009B14DF" w:rsidRDefault="009B14DF">
      <w:pPr>
        <w:spacing w:after="0" w:line="240" w:lineRule="auto"/>
        <w:jc w:val="right"/>
        <w:rPr>
          <w:rFonts w:ascii="Times New Roman" w:eastAsia="Calibri" w:hAnsi="Times New Roman" w:cs="Times New Roman"/>
          <w:b/>
          <w:sz w:val="24"/>
          <w:szCs w:val="24"/>
        </w:rPr>
      </w:pPr>
    </w:p>
    <w:p w14:paraId="0796A8FD" w14:textId="77777777" w:rsidR="009B14DF" w:rsidRDefault="009B14DF">
      <w:pPr>
        <w:spacing w:after="0" w:line="240" w:lineRule="auto"/>
        <w:jc w:val="right"/>
        <w:rPr>
          <w:rFonts w:ascii="Times New Roman" w:eastAsia="Calibri" w:hAnsi="Times New Roman" w:cs="Times New Roman"/>
          <w:b/>
          <w:sz w:val="24"/>
          <w:szCs w:val="24"/>
        </w:rPr>
      </w:pPr>
    </w:p>
    <w:p w14:paraId="0524AF67" w14:textId="77777777" w:rsidR="009B14DF" w:rsidRDefault="009B14DF">
      <w:pPr>
        <w:spacing w:after="0" w:line="240" w:lineRule="auto"/>
        <w:jc w:val="right"/>
        <w:rPr>
          <w:rFonts w:ascii="Times New Roman" w:eastAsia="Calibri" w:hAnsi="Times New Roman" w:cs="Times New Roman"/>
          <w:b/>
          <w:sz w:val="24"/>
          <w:szCs w:val="24"/>
        </w:rPr>
      </w:pPr>
    </w:p>
    <w:p w14:paraId="50D8AAD9" w14:textId="77777777" w:rsidR="009B14DF" w:rsidRDefault="009B14DF">
      <w:pPr>
        <w:spacing w:after="0" w:line="240" w:lineRule="auto"/>
        <w:jc w:val="right"/>
        <w:rPr>
          <w:rFonts w:ascii="Times New Roman" w:eastAsia="Calibri" w:hAnsi="Times New Roman" w:cs="Times New Roman"/>
          <w:b/>
          <w:sz w:val="24"/>
          <w:szCs w:val="24"/>
        </w:rPr>
      </w:pPr>
    </w:p>
    <w:p w14:paraId="7AFEC61F" w14:textId="77777777" w:rsidR="009B14DF" w:rsidRDefault="009B14DF">
      <w:pPr>
        <w:spacing w:after="0" w:line="240" w:lineRule="auto"/>
        <w:jc w:val="right"/>
        <w:rPr>
          <w:rFonts w:ascii="Times New Roman" w:eastAsia="Calibri" w:hAnsi="Times New Roman" w:cs="Times New Roman"/>
          <w:b/>
          <w:sz w:val="24"/>
          <w:szCs w:val="24"/>
        </w:rPr>
      </w:pPr>
    </w:p>
    <w:p w14:paraId="70E16922" w14:textId="77777777" w:rsidR="009B14DF" w:rsidRDefault="009B14DF">
      <w:pPr>
        <w:spacing w:after="0" w:line="240" w:lineRule="auto"/>
        <w:jc w:val="right"/>
        <w:rPr>
          <w:rFonts w:ascii="Times New Roman" w:eastAsia="Calibri" w:hAnsi="Times New Roman" w:cs="Times New Roman"/>
          <w:b/>
          <w:sz w:val="24"/>
          <w:szCs w:val="24"/>
        </w:rPr>
      </w:pPr>
    </w:p>
    <w:p w14:paraId="0135B43D" w14:textId="77777777" w:rsidR="009B14DF" w:rsidRDefault="009B14DF">
      <w:pPr>
        <w:spacing w:after="0" w:line="240" w:lineRule="auto"/>
        <w:jc w:val="right"/>
        <w:rPr>
          <w:rFonts w:ascii="Times New Roman" w:eastAsia="Calibri" w:hAnsi="Times New Roman" w:cs="Times New Roman"/>
          <w:b/>
          <w:sz w:val="24"/>
          <w:szCs w:val="24"/>
        </w:rPr>
      </w:pPr>
    </w:p>
    <w:p w14:paraId="1496D331" w14:textId="45DA1C2C" w:rsidR="009B14DF" w:rsidRDefault="009B14DF">
      <w:pPr>
        <w:spacing w:after="0" w:line="240" w:lineRule="auto"/>
        <w:jc w:val="right"/>
        <w:rPr>
          <w:ins w:id="24" w:author="Евгений Малахов" w:date="2025-12-11T10:30:00Z"/>
          <w:rFonts w:ascii="Times New Roman" w:eastAsia="Calibri" w:hAnsi="Times New Roman" w:cs="Times New Roman"/>
          <w:b/>
          <w:sz w:val="24"/>
          <w:szCs w:val="24"/>
        </w:rPr>
      </w:pPr>
    </w:p>
    <w:p w14:paraId="5B77A6BD" w14:textId="184489F0" w:rsidR="00974837" w:rsidRDefault="00974837">
      <w:pPr>
        <w:spacing w:after="0" w:line="240" w:lineRule="auto"/>
        <w:jc w:val="right"/>
        <w:rPr>
          <w:ins w:id="25" w:author="Евгений Малахов" w:date="2025-12-11T10:30:00Z"/>
          <w:rFonts w:ascii="Times New Roman" w:eastAsia="Calibri" w:hAnsi="Times New Roman" w:cs="Times New Roman"/>
          <w:b/>
          <w:sz w:val="24"/>
          <w:szCs w:val="24"/>
        </w:rPr>
      </w:pPr>
    </w:p>
    <w:p w14:paraId="186C7789" w14:textId="143270DA" w:rsidR="00974837" w:rsidRDefault="00974837">
      <w:pPr>
        <w:spacing w:after="0" w:line="240" w:lineRule="auto"/>
        <w:jc w:val="right"/>
        <w:rPr>
          <w:ins w:id="26" w:author="Евгений Малахов" w:date="2025-12-11T10:30:00Z"/>
          <w:rFonts w:ascii="Times New Roman" w:eastAsia="Calibri" w:hAnsi="Times New Roman" w:cs="Times New Roman"/>
          <w:b/>
          <w:sz w:val="24"/>
          <w:szCs w:val="24"/>
        </w:rPr>
      </w:pPr>
    </w:p>
    <w:p w14:paraId="6E2029DE" w14:textId="62F31F36" w:rsidR="00974837" w:rsidRDefault="00974837">
      <w:pPr>
        <w:spacing w:after="0" w:line="240" w:lineRule="auto"/>
        <w:jc w:val="right"/>
        <w:rPr>
          <w:ins w:id="27" w:author="Евгений Малахов" w:date="2025-12-11T10:30:00Z"/>
          <w:rFonts w:ascii="Times New Roman" w:eastAsia="Calibri" w:hAnsi="Times New Roman" w:cs="Times New Roman"/>
          <w:b/>
          <w:sz w:val="24"/>
          <w:szCs w:val="24"/>
        </w:rPr>
      </w:pPr>
    </w:p>
    <w:p w14:paraId="2401344F" w14:textId="5D407E6F" w:rsidR="00974837" w:rsidRDefault="00974837">
      <w:pPr>
        <w:spacing w:after="0" w:line="240" w:lineRule="auto"/>
        <w:jc w:val="right"/>
        <w:rPr>
          <w:ins w:id="28" w:author="Евгений Малахов" w:date="2025-12-11T10:30:00Z"/>
          <w:rFonts w:ascii="Times New Roman" w:eastAsia="Calibri" w:hAnsi="Times New Roman" w:cs="Times New Roman"/>
          <w:b/>
          <w:sz w:val="24"/>
          <w:szCs w:val="24"/>
        </w:rPr>
      </w:pPr>
    </w:p>
    <w:p w14:paraId="0E3F49F6" w14:textId="77777777" w:rsidR="00974837" w:rsidRDefault="00974837">
      <w:pPr>
        <w:spacing w:after="0" w:line="240" w:lineRule="auto"/>
        <w:jc w:val="right"/>
        <w:rPr>
          <w:rFonts w:ascii="Times New Roman" w:eastAsia="Calibri" w:hAnsi="Times New Roman" w:cs="Times New Roman"/>
          <w:b/>
          <w:sz w:val="24"/>
          <w:szCs w:val="24"/>
        </w:rPr>
      </w:pPr>
    </w:p>
    <w:p w14:paraId="602EF3A1" w14:textId="77777777" w:rsidR="009B14DF" w:rsidRDefault="009B14DF">
      <w:pPr>
        <w:spacing w:after="0" w:line="240" w:lineRule="auto"/>
        <w:jc w:val="right"/>
        <w:rPr>
          <w:rFonts w:ascii="Times New Roman" w:eastAsia="Calibri" w:hAnsi="Times New Roman" w:cs="Times New Roman"/>
          <w:b/>
          <w:sz w:val="24"/>
          <w:szCs w:val="24"/>
        </w:rPr>
      </w:pPr>
    </w:p>
    <w:p w14:paraId="2A980410" w14:textId="2CBA81CF" w:rsidR="009B14DF" w:rsidRDefault="009B14DF">
      <w:pPr>
        <w:spacing w:after="0" w:line="240" w:lineRule="auto"/>
        <w:jc w:val="right"/>
        <w:rPr>
          <w:rFonts w:ascii="Times New Roman" w:eastAsia="Calibri" w:hAnsi="Times New Roman" w:cs="Times New Roman"/>
          <w:b/>
          <w:sz w:val="24"/>
          <w:szCs w:val="24"/>
        </w:rPr>
      </w:pPr>
    </w:p>
    <w:p w14:paraId="0A12A616" w14:textId="77777777" w:rsidR="00D831AA" w:rsidRDefault="00D831AA">
      <w:pPr>
        <w:spacing w:after="0" w:line="240" w:lineRule="auto"/>
        <w:jc w:val="right"/>
        <w:rPr>
          <w:rFonts w:ascii="Times New Roman" w:eastAsia="Calibri" w:hAnsi="Times New Roman" w:cs="Times New Roman"/>
          <w:b/>
          <w:sz w:val="24"/>
          <w:szCs w:val="24"/>
        </w:rPr>
      </w:pPr>
    </w:p>
    <w:p w14:paraId="567C3756" w14:textId="77777777" w:rsidR="009B14DF" w:rsidRDefault="009B14DF">
      <w:pPr>
        <w:spacing w:after="0" w:line="240" w:lineRule="auto"/>
        <w:jc w:val="right"/>
        <w:rPr>
          <w:rFonts w:ascii="Times New Roman" w:eastAsia="Calibri" w:hAnsi="Times New Roman" w:cs="Times New Roman"/>
          <w:b/>
          <w:sz w:val="24"/>
          <w:szCs w:val="24"/>
        </w:rPr>
      </w:pPr>
    </w:p>
    <w:p w14:paraId="0EF59D03" w14:textId="24E09336" w:rsidR="003E4B33" w:rsidRPr="00B8548D" w:rsidRDefault="003E4B33">
      <w:pPr>
        <w:spacing w:after="0" w:line="240" w:lineRule="auto"/>
        <w:jc w:val="right"/>
        <w:rPr>
          <w:rFonts w:ascii="Times New Roman" w:eastAsia="Calibri" w:hAnsi="Times New Roman" w:cs="Times New Roman"/>
          <w:b/>
          <w:sz w:val="24"/>
          <w:szCs w:val="24"/>
        </w:rPr>
      </w:pPr>
      <w:r w:rsidRPr="00B8548D">
        <w:rPr>
          <w:rFonts w:ascii="Times New Roman" w:eastAsia="Calibri" w:hAnsi="Times New Roman" w:cs="Times New Roman"/>
          <w:b/>
          <w:sz w:val="24"/>
          <w:szCs w:val="24"/>
        </w:rPr>
        <w:t>Приложение №1</w:t>
      </w:r>
    </w:p>
    <w:p w14:paraId="7F95413F" w14:textId="77777777" w:rsidR="003E4B33" w:rsidRPr="00B8548D" w:rsidRDefault="003E4B33" w:rsidP="003E4B33">
      <w:pPr>
        <w:spacing w:after="0" w:line="240" w:lineRule="auto"/>
        <w:jc w:val="right"/>
        <w:rPr>
          <w:rFonts w:ascii="Times New Roman" w:eastAsia="Calibri" w:hAnsi="Times New Roman" w:cs="Times New Roman"/>
          <w:sz w:val="24"/>
          <w:szCs w:val="24"/>
        </w:rPr>
      </w:pPr>
      <w:r w:rsidRPr="00B8548D">
        <w:rPr>
          <w:rFonts w:ascii="Times New Roman" w:eastAsia="Calibri" w:hAnsi="Times New Roman" w:cs="Times New Roman"/>
          <w:sz w:val="24"/>
          <w:szCs w:val="24"/>
        </w:rPr>
        <w:t>к Техническому заданию</w:t>
      </w:r>
    </w:p>
    <w:p w14:paraId="1BF500D4" w14:textId="77777777" w:rsidR="003E4B33" w:rsidRPr="004F37CB" w:rsidRDefault="003E4B33" w:rsidP="003E4B33">
      <w:pPr>
        <w:spacing w:after="160" w:line="259" w:lineRule="auto"/>
        <w:jc w:val="center"/>
        <w:rPr>
          <w:rFonts w:ascii="Times New Roman" w:eastAsia="Calibri" w:hAnsi="Times New Roman" w:cs="Times New Roman"/>
          <w:b/>
          <w:sz w:val="24"/>
          <w:szCs w:val="24"/>
        </w:rPr>
      </w:pPr>
    </w:p>
    <w:p w14:paraId="212D9112" w14:textId="77777777" w:rsidR="003E4B33" w:rsidRPr="00B8548D" w:rsidRDefault="003E4B33" w:rsidP="003E4B33">
      <w:pPr>
        <w:spacing w:after="0" w:line="240" w:lineRule="auto"/>
        <w:jc w:val="center"/>
        <w:rPr>
          <w:rFonts w:ascii="Times New Roman" w:eastAsia="Calibri" w:hAnsi="Times New Roman" w:cs="Times New Roman"/>
          <w:b/>
          <w:sz w:val="24"/>
          <w:szCs w:val="24"/>
        </w:rPr>
      </w:pPr>
      <w:r w:rsidRPr="00B8548D">
        <w:rPr>
          <w:rFonts w:ascii="Times New Roman" w:eastAsia="Calibri" w:hAnsi="Times New Roman" w:cs="Times New Roman"/>
          <w:b/>
          <w:sz w:val="24"/>
          <w:szCs w:val="24"/>
        </w:rPr>
        <w:t>Перечень объектов закупки</w:t>
      </w:r>
    </w:p>
    <w:p w14:paraId="6C232106" w14:textId="77777777" w:rsidR="003E4B33" w:rsidRPr="00B8548D" w:rsidRDefault="003E4B33" w:rsidP="003E4B33">
      <w:pPr>
        <w:spacing w:after="0" w:line="240" w:lineRule="auto"/>
        <w:jc w:val="center"/>
        <w:rPr>
          <w:rFonts w:ascii="Times New Roman" w:eastAsia="Calibri" w:hAnsi="Times New Roman" w:cs="Times New Roman"/>
          <w:b/>
          <w:sz w:val="24"/>
          <w:szCs w:val="24"/>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5387"/>
        <w:gridCol w:w="1134"/>
        <w:gridCol w:w="992"/>
      </w:tblGrid>
      <w:tr w:rsidR="00306CFE" w:rsidRPr="00B8548D" w14:paraId="4718DE17" w14:textId="77777777" w:rsidTr="001A5B77">
        <w:trPr>
          <w:trHeight w:val="42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A293C7F" w14:textId="77777777" w:rsidR="00306CFE" w:rsidRPr="004F37CB" w:rsidRDefault="00306CFE" w:rsidP="004F37CB">
            <w:pPr>
              <w:autoSpaceDE w:val="0"/>
              <w:autoSpaceDN w:val="0"/>
              <w:adjustRightInd w:val="0"/>
              <w:spacing w:after="0"/>
              <w:jc w:val="center"/>
              <w:rPr>
                <w:rFonts w:ascii="Times New Roman" w:eastAsia="Calibri" w:hAnsi="Times New Roman" w:cs="Times New Roman"/>
                <w:b/>
                <w:sz w:val="24"/>
                <w:szCs w:val="24"/>
              </w:rPr>
            </w:pPr>
            <w:r w:rsidRPr="004F37CB">
              <w:rPr>
                <w:rFonts w:ascii="Times New Roman" w:eastAsia="Calibri" w:hAnsi="Times New Roman" w:cs="Times New Roman"/>
                <w:b/>
                <w:sz w:val="24"/>
                <w:szCs w:val="24"/>
              </w:rPr>
              <w:t>№ п/п</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02B864" w14:textId="77777777" w:rsidR="00306CFE" w:rsidRPr="004F37CB" w:rsidRDefault="00306CFE" w:rsidP="004F37CB">
            <w:pPr>
              <w:autoSpaceDE w:val="0"/>
              <w:autoSpaceDN w:val="0"/>
              <w:adjustRightInd w:val="0"/>
              <w:spacing w:after="0"/>
              <w:jc w:val="center"/>
              <w:rPr>
                <w:rFonts w:ascii="Times New Roman" w:eastAsia="Calibri" w:hAnsi="Times New Roman" w:cs="Times New Roman"/>
                <w:b/>
                <w:sz w:val="24"/>
                <w:szCs w:val="24"/>
              </w:rPr>
            </w:pPr>
            <w:r w:rsidRPr="004F37CB">
              <w:rPr>
                <w:rFonts w:ascii="Times New Roman" w:eastAsia="Calibri" w:hAnsi="Times New Roman" w:cs="Times New Roman"/>
                <w:b/>
                <w:sz w:val="24"/>
                <w:szCs w:val="24"/>
              </w:rPr>
              <w:t>Наименование товара</w:t>
            </w:r>
          </w:p>
        </w:tc>
        <w:tc>
          <w:tcPr>
            <w:tcW w:w="5387" w:type="dxa"/>
            <w:tcBorders>
              <w:top w:val="single" w:sz="4" w:space="0" w:color="auto"/>
              <w:left w:val="single" w:sz="4" w:space="0" w:color="auto"/>
              <w:right w:val="single" w:sz="4" w:space="0" w:color="auto"/>
            </w:tcBorders>
            <w:vAlign w:val="center"/>
            <w:hideMark/>
          </w:tcPr>
          <w:p w14:paraId="1268AF85" w14:textId="77777777" w:rsidR="00306CFE" w:rsidRPr="004F37CB" w:rsidRDefault="00306CFE" w:rsidP="004F37CB">
            <w:pPr>
              <w:autoSpaceDE w:val="0"/>
              <w:autoSpaceDN w:val="0"/>
              <w:adjustRightInd w:val="0"/>
              <w:spacing w:after="0"/>
              <w:jc w:val="center"/>
              <w:rPr>
                <w:rFonts w:ascii="Times New Roman" w:eastAsia="Calibri" w:hAnsi="Times New Roman" w:cs="Times New Roman"/>
                <w:b/>
                <w:sz w:val="24"/>
                <w:szCs w:val="24"/>
              </w:rPr>
            </w:pPr>
            <w:r w:rsidRPr="004F37CB">
              <w:rPr>
                <w:rFonts w:ascii="Times New Roman" w:eastAsia="Calibri" w:hAnsi="Times New Roman" w:cs="Times New Roman"/>
                <w:b/>
                <w:sz w:val="24"/>
                <w:szCs w:val="24"/>
              </w:rPr>
              <w:t>Технические характеристики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2236F7" w14:textId="77777777" w:rsidR="00306CFE" w:rsidRPr="004F37CB" w:rsidRDefault="00306CFE" w:rsidP="004F37CB">
            <w:pPr>
              <w:autoSpaceDE w:val="0"/>
              <w:autoSpaceDN w:val="0"/>
              <w:adjustRightInd w:val="0"/>
              <w:spacing w:after="0"/>
              <w:jc w:val="center"/>
              <w:rPr>
                <w:rFonts w:ascii="Times New Roman" w:eastAsia="Calibri" w:hAnsi="Times New Roman" w:cs="Times New Roman"/>
                <w:b/>
                <w:sz w:val="24"/>
                <w:szCs w:val="24"/>
              </w:rPr>
            </w:pPr>
            <w:r w:rsidRPr="004F37CB">
              <w:rPr>
                <w:rFonts w:ascii="Times New Roman" w:eastAsia="Calibri" w:hAnsi="Times New Roman" w:cs="Times New Roman"/>
                <w:b/>
                <w:sz w:val="24"/>
                <w:szCs w:val="24"/>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A37DAC" w14:textId="77777777" w:rsidR="00306CFE" w:rsidRPr="004F37CB" w:rsidRDefault="00306CFE" w:rsidP="004F37CB">
            <w:pPr>
              <w:autoSpaceDE w:val="0"/>
              <w:autoSpaceDN w:val="0"/>
              <w:adjustRightInd w:val="0"/>
              <w:spacing w:after="0"/>
              <w:jc w:val="center"/>
              <w:rPr>
                <w:rFonts w:ascii="Times New Roman" w:eastAsia="Calibri" w:hAnsi="Times New Roman" w:cs="Times New Roman"/>
                <w:b/>
                <w:sz w:val="24"/>
                <w:szCs w:val="24"/>
              </w:rPr>
            </w:pPr>
            <w:r w:rsidRPr="004F37CB">
              <w:rPr>
                <w:rFonts w:ascii="Times New Roman" w:eastAsia="Calibri" w:hAnsi="Times New Roman" w:cs="Times New Roman"/>
                <w:b/>
                <w:sz w:val="24"/>
                <w:szCs w:val="24"/>
              </w:rPr>
              <w:t>Кол-во</w:t>
            </w:r>
          </w:p>
        </w:tc>
      </w:tr>
      <w:tr w:rsidR="00306CFE" w:rsidRPr="00B8548D" w14:paraId="4428850B" w14:textId="77777777" w:rsidTr="001A5B77">
        <w:trPr>
          <w:trHeight w:val="5292"/>
          <w:jc w:val="center"/>
        </w:trPr>
        <w:tc>
          <w:tcPr>
            <w:tcW w:w="562" w:type="dxa"/>
            <w:tcBorders>
              <w:top w:val="single" w:sz="4" w:space="0" w:color="auto"/>
              <w:left w:val="single" w:sz="4" w:space="0" w:color="auto"/>
              <w:bottom w:val="single" w:sz="4" w:space="0" w:color="auto"/>
              <w:right w:val="single" w:sz="4" w:space="0" w:color="auto"/>
            </w:tcBorders>
            <w:vAlign w:val="center"/>
          </w:tcPr>
          <w:p w14:paraId="200CF173" w14:textId="77777777" w:rsidR="00306CFE" w:rsidRPr="004F37CB" w:rsidRDefault="00306CFE" w:rsidP="00DD1629">
            <w:pPr>
              <w:jc w:val="center"/>
              <w:rPr>
                <w:rFonts w:ascii="Times New Roman" w:eastAsia="Calibri" w:hAnsi="Times New Roman" w:cs="Times New Roman"/>
                <w:b/>
                <w:bCs/>
                <w:sz w:val="24"/>
                <w:szCs w:val="24"/>
              </w:rPr>
            </w:pPr>
            <w:r w:rsidRPr="004F37CB">
              <w:rPr>
                <w:rFonts w:ascii="Times New Roman" w:eastAsia="Calibri"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14:paraId="2B977B21" w14:textId="77777777" w:rsidR="00306CFE" w:rsidRPr="00B8548D" w:rsidRDefault="00306CFE" w:rsidP="00DD1629">
            <w:pPr>
              <w:jc w:val="center"/>
              <w:rPr>
                <w:rFonts w:ascii="Times New Roman" w:eastAsia="Calibri" w:hAnsi="Times New Roman" w:cs="Times New Roman"/>
                <w:sz w:val="24"/>
                <w:szCs w:val="24"/>
              </w:rPr>
            </w:pPr>
            <w:r w:rsidRPr="00B8548D">
              <w:rPr>
                <w:rFonts w:ascii="Times New Roman" w:eastAsia="Calibri" w:hAnsi="Times New Roman" w:cs="Times New Roman"/>
                <w:sz w:val="24"/>
                <w:szCs w:val="24"/>
              </w:rPr>
              <w:t xml:space="preserve">Навесной замок </w:t>
            </w:r>
          </w:p>
        </w:tc>
        <w:tc>
          <w:tcPr>
            <w:tcW w:w="5387" w:type="dxa"/>
            <w:tcBorders>
              <w:top w:val="single" w:sz="4" w:space="0" w:color="auto"/>
              <w:left w:val="single" w:sz="4" w:space="0" w:color="auto"/>
              <w:bottom w:val="single" w:sz="4" w:space="0" w:color="auto"/>
              <w:right w:val="single" w:sz="4" w:space="0" w:color="auto"/>
            </w:tcBorders>
            <w:vAlign w:val="center"/>
          </w:tcPr>
          <w:p w14:paraId="61E83046"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Тип замка: Навесной.</w:t>
            </w:r>
          </w:p>
          <w:p w14:paraId="2390D342"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Материал корпуса: Металл.</w:t>
            </w:r>
          </w:p>
          <w:p w14:paraId="06055F0D"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Тип корпуса: Открытый.</w:t>
            </w:r>
          </w:p>
          <w:p w14:paraId="171C218F"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Тип конструкции: Классический.</w:t>
            </w:r>
          </w:p>
          <w:p w14:paraId="2D402864"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Тип механизма секретности: Цилиндровый.</w:t>
            </w:r>
          </w:p>
          <w:p w14:paraId="115A5C13"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Корпус в защитном чехле: Да.</w:t>
            </w:r>
          </w:p>
          <w:p w14:paraId="528AECEA"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Отверстие для ключа закрывается заглушкой: Да.</w:t>
            </w:r>
          </w:p>
          <w:p w14:paraId="36AFA6B3"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Количество ключей в комплекте</w:t>
            </w:r>
            <w:proofErr w:type="gramStart"/>
            <w:r w:rsidRPr="004E50D3">
              <w:rPr>
                <w:rFonts w:ascii="Times New Roman" w:eastAsia="Calibri" w:hAnsi="Times New Roman" w:cs="Times New Roman"/>
                <w:sz w:val="24"/>
                <w:szCs w:val="24"/>
              </w:rPr>
              <w:t>: Не</w:t>
            </w:r>
            <w:proofErr w:type="gramEnd"/>
            <w:r w:rsidRPr="004E50D3">
              <w:rPr>
                <w:rFonts w:ascii="Times New Roman" w:eastAsia="Calibri" w:hAnsi="Times New Roman" w:cs="Times New Roman"/>
                <w:sz w:val="24"/>
                <w:szCs w:val="24"/>
              </w:rPr>
              <w:t xml:space="preserve"> менее 3 шт.</w:t>
            </w:r>
          </w:p>
          <w:p w14:paraId="0B9AE4C4"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Автоматическое запирание: Да.</w:t>
            </w:r>
          </w:p>
          <w:p w14:paraId="5046EE79"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Длина замка</w:t>
            </w:r>
            <w:proofErr w:type="gramStart"/>
            <w:r w:rsidRPr="004E50D3">
              <w:rPr>
                <w:rFonts w:ascii="Times New Roman" w:eastAsia="Calibri" w:hAnsi="Times New Roman" w:cs="Times New Roman"/>
                <w:sz w:val="24"/>
                <w:szCs w:val="24"/>
              </w:rPr>
              <w:t>: От</w:t>
            </w:r>
            <w:proofErr w:type="gramEnd"/>
            <w:r w:rsidRPr="004E50D3">
              <w:rPr>
                <w:rFonts w:ascii="Times New Roman" w:eastAsia="Calibri" w:hAnsi="Times New Roman" w:cs="Times New Roman"/>
                <w:sz w:val="24"/>
                <w:szCs w:val="24"/>
              </w:rPr>
              <w:t xml:space="preserve"> 120 до 160 мм.</w:t>
            </w:r>
          </w:p>
          <w:p w14:paraId="4C37656F"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Ширина замка</w:t>
            </w:r>
            <w:proofErr w:type="gramStart"/>
            <w:r w:rsidRPr="004E50D3">
              <w:rPr>
                <w:rFonts w:ascii="Times New Roman" w:eastAsia="Calibri" w:hAnsi="Times New Roman" w:cs="Times New Roman"/>
                <w:sz w:val="24"/>
                <w:szCs w:val="24"/>
              </w:rPr>
              <w:t>: От</w:t>
            </w:r>
            <w:proofErr w:type="gramEnd"/>
            <w:r w:rsidRPr="004E50D3">
              <w:rPr>
                <w:rFonts w:ascii="Times New Roman" w:eastAsia="Calibri" w:hAnsi="Times New Roman" w:cs="Times New Roman"/>
                <w:sz w:val="24"/>
                <w:szCs w:val="24"/>
              </w:rPr>
              <w:t xml:space="preserve"> 50 до 90 мм.</w:t>
            </w:r>
          </w:p>
          <w:p w14:paraId="043B2620"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Форма дужки: Длинная полукруглая.</w:t>
            </w:r>
          </w:p>
          <w:p w14:paraId="6C324215"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Материал дужки: Металл.</w:t>
            </w:r>
          </w:p>
          <w:p w14:paraId="5F1E2320"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Внешняя ширина дужки</w:t>
            </w:r>
            <w:proofErr w:type="gramStart"/>
            <w:r w:rsidRPr="004E50D3">
              <w:rPr>
                <w:rFonts w:ascii="Times New Roman" w:eastAsia="Calibri" w:hAnsi="Times New Roman" w:cs="Times New Roman"/>
                <w:sz w:val="24"/>
                <w:szCs w:val="24"/>
              </w:rPr>
              <w:t>: От</w:t>
            </w:r>
            <w:proofErr w:type="gramEnd"/>
            <w:r w:rsidRPr="004E50D3">
              <w:rPr>
                <w:rFonts w:ascii="Times New Roman" w:eastAsia="Calibri" w:hAnsi="Times New Roman" w:cs="Times New Roman"/>
                <w:sz w:val="24"/>
                <w:szCs w:val="24"/>
              </w:rPr>
              <w:t xml:space="preserve"> 35 до 80 мм.</w:t>
            </w:r>
          </w:p>
          <w:p w14:paraId="22367A70"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Диаметр дужки</w:t>
            </w:r>
            <w:proofErr w:type="gramStart"/>
            <w:r w:rsidRPr="004E50D3">
              <w:rPr>
                <w:rFonts w:ascii="Times New Roman" w:eastAsia="Calibri" w:hAnsi="Times New Roman" w:cs="Times New Roman"/>
                <w:sz w:val="24"/>
                <w:szCs w:val="24"/>
              </w:rPr>
              <w:t>: От</w:t>
            </w:r>
            <w:proofErr w:type="gramEnd"/>
            <w:r w:rsidRPr="004E50D3">
              <w:rPr>
                <w:rFonts w:ascii="Times New Roman" w:eastAsia="Calibri" w:hAnsi="Times New Roman" w:cs="Times New Roman"/>
                <w:sz w:val="24"/>
                <w:szCs w:val="24"/>
              </w:rPr>
              <w:t xml:space="preserve"> 8 до 12 мм.</w:t>
            </w:r>
          </w:p>
          <w:p w14:paraId="1F03DF2D" w14:textId="77777777" w:rsidR="004E50D3" w:rsidRPr="004E50D3"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Внутренняя высота дужки (в закрытом состоянии)</w:t>
            </w:r>
            <w:proofErr w:type="gramStart"/>
            <w:r w:rsidRPr="004E50D3">
              <w:rPr>
                <w:rFonts w:ascii="Times New Roman" w:eastAsia="Calibri" w:hAnsi="Times New Roman" w:cs="Times New Roman"/>
                <w:sz w:val="24"/>
                <w:szCs w:val="24"/>
              </w:rPr>
              <w:t>: От</w:t>
            </w:r>
            <w:proofErr w:type="gramEnd"/>
            <w:r w:rsidRPr="004E50D3">
              <w:rPr>
                <w:rFonts w:ascii="Times New Roman" w:eastAsia="Calibri" w:hAnsi="Times New Roman" w:cs="Times New Roman"/>
                <w:sz w:val="24"/>
                <w:szCs w:val="24"/>
              </w:rPr>
              <w:t xml:space="preserve"> 55 до 90 мм.</w:t>
            </w:r>
          </w:p>
          <w:p w14:paraId="175B6ACF" w14:textId="72957592" w:rsidR="00306CFE" w:rsidRPr="00B8548D" w:rsidRDefault="004E50D3" w:rsidP="004E50D3">
            <w:pPr>
              <w:autoSpaceDE w:val="0"/>
              <w:autoSpaceDN w:val="0"/>
              <w:adjustRightInd w:val="0"/>
              <w:spacing w:after="0" w:line="240" w:lineRule="auto"/>
              <w:rPr>
                <w:rFonts w:ascii="Times New Roman" w:eastAsia="Calibri" w:hAnsi="Times New Roman" w:cs="Times New Roman"/>
                <w:sz w:val="24"/>
                <w:szCs w:val="24"/>
              </w:rPr>
            </w:pPr>
            <w:r w:rsidRPr="004E50D3">
              <w:rPr>
                <w:rFonts w:ascii="Times New Roman" w:eastAsia="Calibri" w:hAnsi="Times New Roman" w:cs="Times New Roman"/>
                <w:sz w:val="24"/>
                <w:szCs w:val="24"/>
              </w:rPr>
              <w:t>Внутренняя ширина дужки (в закрытом состоянии)</w:t>
            </w:r>
            <w:proofErr w:type="gramStart"/>
            <w:r w:rsidRPr="004E50D3">
              <w:rPr>
                <w:rFonts w:ascii="Times New Roman" w:eastAsia="Calibri" w:hAnsi="Times New Roman" w:cs="Times New Roman"/>
                <w:sz w:val="24"/>
                <w:szCs w:val="24"/>
              </w:rPr>
              <w:t>: От</w:t>
            </w:r>
            <w:proofErr w:type="gramEnd"/>
            <w:r w:rsidRPr="004E50D3">
              <w:rPr>
                <w:rFonts w:ascii="Times New Roman" w:eastAsia="Calibri" w:hAnsi="Times New Roman" w:cs="Times New Roman"/>
                <w:sz w:val="24"/>
                <w:szCs w:val="24"/>
              </w:rPr>
              <w:t xml:space="preserve"> 30 до 50 мм.</w:t>
            </w:r>
          </w:p>
        </w:tc>
        <w:tc>
          <w:tcPr>
            <w:tcW w:w="1134" w:type="dxa"/>
            <w:tcBorders>
              <w:top w:val="single" w:sz="4" w:space="0" w:color="auto"/>
              <w:left w:val="single" w:sz="4" w:space="0" w:color="auto"/>
              <w:bottom w:val="single" w:sz="4" w:space="0" w:color="auto"/>
              <w:right w:val="single" w:sz="4" w:space="0" w:color="auto"/>
            </w:tcBorders>
            <w:vAlign w:val="center"/>
          </w:tcPr>
          <w:p w14:paraId="291D48D7" w14:textId="0032C6D1" w:rsidR="00306CFE" w:rsidRPr="004F37CB" w:rsidRDefault="00306CFE" w:rsidP="00DD1629">
            <w:pPr>
              <w:autoSpaceDE w:val="0"/>
              <w:autoSpaceDN w:val="0"/>
              <w:adjustRightInd w:val="0"/>
              <w:jc w:val="center"/>
              <w:rPr>
                <w:rFonts w:ascii="Times New Roman" w:eastAsia="Calibri" w:hAnsi="Times New Roman" w:cs="Times New Roman"/>
                <w:sz w:val="24"/>
                <w:szCs w:val="24"/>
              </w:rPr>
            </w:pPr>
            <w:r w:rsidRPr="004F37CB">
              <w:rPr>
                <w:rFonts w:ascii="Times New Roman" w:eastAsia="Calibri" w:hAnsi="Times New Roman" w:cs="Times New Roman"/>
                <w:sz w:val="24"/>
                <w:szCs w:val="24"/>
              </w:rPr>
              <w:t>штука</w:t>
            </w:r>
          </w:p>
        </w:tc>
        <w:tc>
          <w:tcPr>
            <w:tcW w:w="992" w:type="dxa"/>
            <w:tcBorders>
              <w:top w:val="single" w:sz="4" w:space="0" w:color="auto"/>
              <w:left w:val="single" w:sz="4" w:space="0" w:color="auto"/>
              <w:bottom w:val="single" w:sz="4" w:space="0" w:color="auto"/>
              <w:right w:val="single" w:sz="4" w:space="0" w:color="auto"/>
            </w:tcBorders>
            <w:vAlign w:val="center"/>
          </w:tcPr>
          <w:p w14:paraId="63801813" w14:textId="77777777" w:rsidR="00306CFE" w:rsidRPr="004F37CB" w:rsidRDefault="00306CFE" w:rsidP="00DD1629">
            <w:pPr>
              <w:autoSpaceDE w:val="0"/>
              <w:autoSpaceDN w:val="0"/>
              <w:adjustRightInd w:val="0"/>
              <w:jc w:val="center"/>
              <w:rPr>
                <w:rFonts w:ascii="Times New Roman" w:eastAsia="Calibri" w:hAnsi="Times New Roman" w:cs="Times New Roman"/>
                <w:sz w:val="24"/>
                <w:szCs w:val="24"/>
              </w:rPr>
            </w:pPr>
            <w:r w:rsidRPr="004F37CB">
              <w:rPr>
                <w:rFonts w:ascii="Times New Roman" w:eastAsia="Calibri" w:hAnsi="Times New Roman" w:cs="Times New Roman"/>
                <w:sz w:val="24"/>
                <w:szCs w:val="24"/>
              </w:rPr>
              <w:t>150</w:t>
            </w:r>
          </w:p>
        </w:tc>
      </w:tr>
    </w:tbl>
    <w:p w14:paraId="51180CB0" w14:textId="6C00F9A7" w:rsidR="001A2652" w:rsidRPr="004F37CB" w:rsidRDefault="001A2652" w:rsidP="00C72FB5">
      <w:pPr>
        <w:rPr>
          <w:rFonts w:ascii="Times New Roman" w:hAnsi="Times New Roman" w:cs="Times New Roman"/>
          <w:sz w:val="24"/>
          <w:szCs w:val="24"/>
        </w:rPr>
      </w:pPr>
    </w:p>
    <w:p w14:paraId="46F3C821" w14:textId="77777777" w:rsidR="003E4B33" w:rsidRPr="004F37CB" w:rsidRDefault="003E4B33" w:rsidP="00C72FB5">
      <w:pPr>
        <w:rPr>
          <w:rFonts w:ascii="Times New Roman" w:hAnsi="Times New Roman" w:cs="Times New Roman"/>
          <w:sz w:val="24"/>
          <w:szCs w:val="24"/>
        </w:rPr>
      </w:pPr>
    </w:p>
    <w:tbl>
      <w:tblPr>
        <w:tblW w:w="5000" w:type="pct"/>
        <w:jc w:val="center"/>
        <w:tblLayout w:type="fixed"/>
        <w:tblCellMar>
          <w:left w:w="0" w:type="dxa"/>
          <w:right w:w="0" w:type="dxa"/>
        </w:tblCellMar>
        <w:tblLook w:val="04A0" w:firstRow="1" w:lastRow="0" w:firstColumn="1" w:lastColumn="0" w:noHBand="0" w:noVBand="1"/>
      </w:tblPr>
      <w:tblGrid>
        <w:gridCol w:w="4960"/>
        <w:gridCol w:w="4961"/>
      </w:tblGrid>
      <w:tr w:rsidR="00A30AE6" w:rsidRPr="00B8548D" w14:paraId="00E922B9" w14:textId="77777777" w:rsidTr="00116777">
        <w:trPr>
          <w:jc w:val="center"/>
        </w:trPr>
        <w:tc>
          <w:tcPr>
            <w:tcW w:w="2500" w:type="pct"/>
            <w:tcMar>
              <w:top w:w="0" w:type="dxa"/>
              <w:left w:w="45" w:type="dxa"/>
              <w:bottom w:w="0" w:type="dxa"/>
              <w:right w:w="45" w:type="dxa"/>
            </w:tcMar>
          </w:tcPr>
          <w:p w14:paraId="587985DA" w14:textId="77777777" w:rsidR="00A30AE6" w:rsidRPr="00B8548D" w:rsidRDefault="00A30AE6" w:rsidP="00A30AE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Заказчик:</w:t>
            </w:r>
          </w:p>
          <w:p w14:paraId="2654846B" w14:textId="5CE4AA3F" w:rsidR="00A30AE6" w:rsidRPr="00B8548D" w:rsidRDefault="00A30AE6" w:rsidP="00A30AE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АНО «</w:t>
            </w:r>
            <w:proofErr w:type="spellStart"/>
            <w:r w:rsidRPr="00B8548D">
              <w:rPr>
                <w:rFonts w:ascii="Times New Roman" w:eastAsia="Times New Roman" w:hAnsi="Times New Roman" w:cs="Times New Roman"/>
                <w:b/>
                <w:bCs/>
                <w:sz w:val="24"/>
                <w:szCs w:val="24"/>
                <w:lang w:eastAsia="ru-RU"/>
              </w:rPr>
              <w:t>Кинопарк</w:t>
            </w:r>
            <w:proofErr w:type="spellEnd"/>
            <w:r w:rsidRPr="00B8548D">
              <w:rPr>
                <w:rFonts w:ascii="Times New Roman" w:eastAsia="Times New Roman" w:hAnsi="Times New Roman" w:cs="Times New Roman"/>
                <w:b/>
                <w:bCs/>
                <w:sz w:val="24"/>
                <w:szCs w:val="24"/>
                <w:lang w:eastAsia="ru-RU"/>
              </w:rPr>
              <w:t>»</w:t>
            </w:r>
          </w:p>
          <w:p w14:paraId="1368B91E" w14:textId="77777777" w:rsidR="00A30AE6" w:rsidRPr="00B8548D" w:rsidRDefault="00A30AE6" w:rsidP="00A30AE6">
            <w:pPr>
              <w:shd w:val="clear" w:color="auto" w:fill="FFFFFF"/>
              <w:spacing w:after="0" w:line="240" w:lineRule="auto"/>
              <w:jc w:val="both"/>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Генеральный директор</w:t>
            </w:r>
          </w:p>
          <w:p w14:paraId="339268E0"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eastAsia="ru-RU"/>
              </w:rPr>
            </w:pPr>
          </w:p>
          <w:p w14:paraId="12CE1CF7"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eastAsia="ru-RU"/>
              </w:rPr>
            </w:pPr>
          </w:p>
          <w:p w14:paraId="0839DD11"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 xml:space="preserve">_________________/ А.В. Яворский / </w:t>
            </w:r>
          </w:p>
          <w:p w14:paraId="3C8D2214" w14:textId="2EE28488" w:rsidR="00A30AE6" w:rsidRPr="00B8548D" w:rsidRDefault="00A30AE6" w:rsidP="00A30AE6">
            <w:pPr>
              <w:shd w:val="clear" w:color="auto" w:fill="FFFFFF"/>
              <w:spacing w:after="0" w:line="240" w:lineRule="auto"/>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М.П.</w:t>
            </w:r>
          </w:p>
        </w:tc>
        <w:tc>
          <w:tcPr>
            <w:tcW w:w="2500" w:type="pct"/>
            <w:tcMar>
              <w:top w:w="0" w:type="dxa"/>
              <w:left w:w="45" w:type="dxa"/>
              <w:bottom w:w="0" w:type="dxa"/>
              <w:right w:w="45" w:type="dxa"/>
            </w:tcMar>
          </w:tcPr>
          <w:p w14:paraId="6B0D6302"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val="en-US" w:eastAsia="ru-RU"/>
              </w:rPr>
            </w:pPr>
            <w:r w:rsidRPr="00B8548D">
              <w:rPr>
                <w:rFonts w:ascii="Times New Roman" w:eastAsia="Times New Roman" w:hAnsi="Times New Roman" w:cs="Times New Roman"/>
                <w:b/>
                <w:bCs/>
                <w:sz w:val="24"/>
                <w:szCs w:val="24"/>
                <w:lang w:eastAsia="ru-RU"/>
              </w:rPr>
              <w:t>Поставщик</w:t>
            </w:r>
            <w:r w:rsidRPr="00B8548D">
              <w:rPr>
                <w:rFonts w:ascii="Times New Roman" w:eastAsia="Times New Roman" w:hAnsi="Times New Roman" w:cs="Times New Roman"/>
                <w:b/>
                <w:bCs/>
                <w:sz w:val="24"/>
                <w:szCs w:val="24"/>
                <w:lang w:val="en-US" w:eastAsia="ru-RU"/>
              </w:rPr>
              <w:t>:</w:t>
            </w:r>
          </w:p>
          <w:p w14:paraId="7B9C23B5"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eastAsia="ru-RU"/>
              </w:rPr>
            </w:pPr>
          </w:p>
          <w:p w14:paraId="3012CAD2" w14:textId="77777777" w:rsidR="00A30AE6" w:rsidRPr="00B8548D" w:rsidRDefault="00A30AE6" w:rsidP="00A30AE6">
            <w:pPr>
              <w:shd w:val="clear" w:color="auto" w:fill="FFFFFF"/>
              <w:spacing w:after="0" w:line="240" w:lineRule="auto"/>
              <w:rPr>
                <w:rFonts w:ascii="Times New Roman" w:eastAsia="Times New Roman" w:hAnsi="Times New Roman" w:cs="Times New Roman"/>
                <w:bCs/>
                <w:sz w:val="24"/>
                <w:szCs w:val="24"/>
                <w:lang w:eastAsia="ru-RU"/>
              </w:rPr>
            </w:pPr>
          </w:p>
          <w:p w14:paraId="5E9111D2" w14:textId="77777777" w:rsidR="00A30AE6" w:rsidRPr="00B8548D" w:rsidRDefault="00A30AE6" w:rsidP="00A30AE6">
            <w:pPr>
              <w:shd w:val="clear" w:color="auto" w:fill="FFFFFF"/>
              <w:spacing w:after="0" w:line="240" w:lineRule="auto"/>
              <w:rPr>
                <w:rFonts w:ascii="Times New Roman" w:eastAsia="Times New Roman" w:hAnsi="Times New Roman" w:cs="Times New Roman"/>
                <w:bCs/>
                <w:sz w:val="24"/>
                <w:szCs w:val="24"/>
                <w:lang w:eastAsia="ru-RU"/>
              </w:rPr>
            </w:pPr>
          </w:p>
          <w:p w14:paraId="7E657F6D"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eastAsia="ru-RU"/>
              </w:rPr>
            </w:pPr>
          </w:p>
          <w:p w14:paraId="16D66625" w14:textId="77777777" w:rsidR="00A30AE6" w:rsidRPr="00B8548D" w:rsidRDefault="00A30AE6" w:rsidP="00A30AE6">
            <w:pPr>
              <w:shd w:val="clear" w:color="auto" w:fill="FFFFFF"/>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_________________ /</w:t>
            </w:r>
            <w:r w:rsidRPr="00B8548D">
              <w:rPr>
                <w:rFonts w:ascii="Times New Roman" w:hAnsi="Times New Roman" w:cs="Times New Roman"/>
                <w:b/>
                <w:sz w:val="24"/>
                <w:szCs w:val="24"/>
                <w:lang w:eastAsia="ru-RU"/>
              </w:rPr>
              <w:t>_________________/</w:t>
            </w:r>
          </w:p>
          <w:p w14:paraId="2D4666F9" w14:textId="3A19627F" w:rsidR="00A30AE6" w:rsidRPr="00B8548D" w:rsidRDefault="00A30AE6" w:rsidP="00A30AE6">
            <w:pPr>
              <w:shd w:val="clear" w:color="auto" w:fill="FFFFFF"/>
              <w:spacing w:after="0" w:line="240" w:lineRule="auto"/>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М.П.</w:t>
            </w:r>
          </w:p>
        </w:tc>
      </w:tr>
    </w:tbl>
    <w:p w14:paraId="4ADB81EC" w14:textId="5AA3EDC2" w:rsidR="004E50D3" w:rsidRDefault="004E50D3" w:rsidP="00020BC8">
      <w:pPr>
        <w:pStyle w:val="afa"/>
        <w:rPr>
          <w:rFonts w:asciiTheme="minorHAnsi" w:eastAsiaTheme="minorHAnsi" w:hAnsiTheme="minorHAnsi" w:cstheme="minorBidi"/>
          <w:sz w:val="22"/>
          <w:szCs w:val="22"/>
        </w:rPr>
      </w:pPr>
    </w:p>
    <w:p w14:paraId="5DE522D6" w14:textId="28871A03" w:rsidR="004E50D3" w:rsidRDefault="004E50D3" w:rsidP="00020BC8">
      <w:pPr>
        <w:pStyle w:val="afa"/>
        <w:rPr>
          <w:rFonts w:asciiTheme="minorHAnsi" w:eastAsiaTheme="minorHAnsi" w:hAnsiTheme="minorHAnsi" w:cstheme="minorBidi"/>
          <w:sz w:val="22"/>
          <w:szCs w:val="22"/>
        </w:rPr>
      </w:pPr>
    </w:p>
    <w:p w14:paraId="61FDBFC0" w14:textId="7A8CB913" w:rsidR="004E50D3" w:rsidRDefault="004E50D3" w:rsidP="00020BC8">
      <w:pPr>
        <w:pStyle w:val="afa"/>
        <w:rPr>
          <w:rFonts w:asciiTheme="minorHAnsi" w:eastAsiaTheme="minorHAnsi" w:hAnsiTheme="minorHAnsi" w:cstheme="minorBidi"/>
          <w:sz w:val="22"/>
          <w:szCs w:val="22"/>
        </w:rPr>
      </w:pPr>
    </w:p>
    <w:p w14:paraId="03A5074A" w14:textId="40A6AB3C" w:rsidR="004E50D3" w:rsidRDefault="004E50D3" w:rsidP="00020BC8">
      <w:pPr>
        <w:pStyle w:val="afa"/>
        <w:rPr>
          <w:rFonts w:asciiTheme="minorHAnsi" w:eastAsiaTheme="minorHAnsi" w:hAnsiTheme="minorHAnsi" w:cstheme="minorBidi"/>
          <w:sz w:val="22"/>
          <w:szCs w:val="22"/>
        </w:rPr>
      </w:pPr>
    </w:p>
    <w:p w14:paraId="5503ECDA" w14:textId="55B116B0" w:rsidR="004E50D3" w:rsidRDefault="004E50D3" w:rsidP="00020BC8">
      <w:pPr>
        <w:pStyle w:val="afa"/>
        <w:rPr>
          <w:rFonts w:asciiTheme="minorHAnsi" w:eastAsiaTheme="minorHAnsi" w:hAnsiTheme="minorHAnsi" w:cstheme="minorBidi"/>
          <w:sz w:val="22"/>
          <w:szCs w:val="22"/>
        </w:rPr>
      </w:pPr>
    </w:p>
    <w:p w14:paraId="05C030F6" w14:textId="36ECDCA0" w:rsidR="004E50D3" w:rsidRDefault="004E50D3" w:rsidP="00020BC8">
      <w:pPr>
        <w:pStyle w:val="afa"/>
        <w:rPr>
          <w:rFonts w:asciiTheme="minorHAnsi" w:eastAsiaTheme="minorHAnsi" w:hAnsiTheme="minorHAnsi" w:cstheme="minorBidi"/>
          <w:sz w:val="22"/>
          <w:szCs w:val="22"/>
        </w:rPr>
      </w:pPr>
    </w:p>
    <w:p w14:paraId="37D8B1BA" w14:textId="71E2DA04" w:rsidR="004E50D3" w:rsidRDefault="004E50D3" w:rsidP="00020BC8">
      <w:pPr>
        <w:pStyle w:val="afa"/>
        <w:rPr>
          <w:rFonts w:asciiTheme="minorHAnsi" w:eastAsiaTheme="minorHAnsi" w:hAnsiTheme="minorHAnsi" w:cstheme="minorBidi"/>
          <w:sz w:val="22"/>
          <w:szCs w:val="22"/>
        </w:rPr>
      </w:pPr>
    </w:p>
    <w:p w14:paraId="26D2CE48" w14:textId="039BA1E2" w:rsidR="004E50D3" w:rsidRDefault="004E50D3" w:rsidP="00020BC8">
      <w:pPr>
        <w:pStyle w:val="afa"/>
        <w:rPr>
          <w:rFonts w:asciiTheme="minorHAnsi" w:eastAsiaTheme="minorHAnsi" w:hAnsiTheme="minorHAnsi" w:cstheme="minorBidi"/>
          <w:sz w:val="22"/>
          <w:szCs w:val="22"/>
        </w:rPr>
      </w:pPr>
    </w:p>
    <w:p w14:paraId="049E05BD" w14:textId="526E2279" w:rsidR="004E50D3" w:rsidRDefault="004E50D3" w:rsidP="00020BC8">
      <w:pPr>
        <w:pStyle w:val="afa"/>
        <w:rPr>
          <w:rFonts w:asciiTheme="minorHAnsi" w:eastAsiaTheme="minorHAnsi" w:hAnsiTheme="minorHAnsi" w:cstheme="minorBidi"/>
          <w:sz w:val="22"/>
          <w:szCs w:val="22"/>
        </w:rPr>
      </w:pPr>
    </w:p>
    <w:p w14:paraId="662D569E" w14:textId="68D66ADD" w:rsidR="004E50D3" w:rsidRDefault="004E50D3" w:rsidP="00020BC8">
      <w:pPr>
        <w:pStyle w:val="afa"/>
        <w:rPr>
          <w:rFonts w:asciiTheme="minorHAnsi" w:eastAsiaTheme="minorHAnsi" w:hAnsiTheme="minorHAnsi" w:cstheme="minorBidi"/>
          <w:sz w:val="22"/>
          <w:szCs w:val="22"/>
        </w:rPr>
      </w:pPr>
    </w:p>
    <w:p w14:paraId="04CE994C" w14:textId="77777777" w:rsidR="004E50D3" w:rsidRPr="00B8548D" w:rsidRDefault="004E50D3" w:rsidP="00020BC8">
      <w:pPr>
        <w:pStyle w:val="afa"/>
      </w:pPr>
    </w:p>
    <w:p w14:paraId="258D3056" w14:textId="77777777" w:rsidR="00306CFE" w:rsidRPr="00B8548D" w:rsidRDefault="00306CFE" w:rsidP="004F37CB">
      <w:pPr>
        <w:tabs>
          <w:tab w:val="left" w:pos="0"/>
        </w:tabs>
        <w:overflowPunct w:val="0"/>
        <w:rPr>
          <w:rFonts w:ascii="Times New Roman" w:eastAsia="Times New Roman" w:hAnsi="Times New Roman" w:cs="Times New Roman"/>
          <w:bCs/>
          <w:sz w:val="24"/>
          <w:szCs w:val="24"/>
          <w:lang w:eastAsia="ru-RU"/>
        </w:rPr>
      </w:pPr>
      <w:bookmarkStart w:id="29" w:name="_Hlk206075791"/>
    </w:p>
    <w:p w14:paraId="6635B3DD" w14:textId="77777777" w:rsidR="003D2171" w:rsidRPr="00B8548D" w:rsidRDefault="003D2171" w:rsidP="004F37CB">
      <w:pPr>
        <w:spacing w:after="0" w:line="240" w:lineRule="auto"/>
        <w:rPr>
          <w:rFonts w:ascii="Times New Roman" w:eastAsia="Calibri" w:hAnsi="Times New Roman" w:cs="Times New Roman"/>
          <w:b/>
          <w:sz w:val="24"/>
          <w:szCs w:val="24"/>
        </w:rPr>
      </w:pPr>
    </w:p>
    <w:p w14:paraId="50A44A4B" w14:textId="02ADF251" w:rsidR="003E4B33" w:rsidRPr="00B8548D" w:rsidRDefault="003E4B33" w:rsidP="003E4B33">
      <w:pPr>
        <w:spacing w:after="0" w:line="240" w:lineRule="auto"/>
        <w:jc w:val="right"/>
        <w:rPr>
          <w:rFonts w:ascii="Times New Roman" w:eastAsia="Calibri" w:hAnsi="Times New Roman" w:cs="Times New Roman"/>
          <w:b/>
          <w:sz w:val="24"/>
          <w:szCs w:val="24"/>
        </w:rPr>
      </w:pPr>
      <w:r w:rsidRPr="00B8548D">
        <w:rPr>
          <w:rFonts w:ascii="Times New Roman" w:eastAsia="Calibri" w:hAnsi="Times New Roman" w:cs="Times New Roman"/>
          <w:b/>
          <w:sz w:val="24"/>
          <w:szCs w:val="24"/>
        </w:rPr>
        <w:t>Приложение №2</w:t>
      </w:r>
    </w:p>
    <w:p w14:paraId="49C304DA" w14:textId="77777777" w:rsidR="003E4B33" w:rsidRPr="00B8548D" w:rsidRDefault="003E4B33" w:rsidP="003E4B33">
      <w:pPr>
        <w:spacing w:after="0" w:line="240" w:lineRule="auto"/>
        <w:jc w:val="right"/>
        <w:rPr>
          <w:rFonts w:ascii="Times New Roman" w:eastAsia="Calibri" w:hAnsi="Times New Roman" w:cs="Times New Roman"/>
          <w:sz w:val="24"/>
          <w:szCs w:val="24"/>
        </w:rPr>
      </w:pPr>
      <w:r w:rsidRPr="00B8548D">
        <w:rPr>
          <w:rFonts w:ascii="Times New Roman" w:eastAsia="Calibri" w:hAnsi="Times New Roman" w:cs="Times New Roman"/>
          <w:sz w:val="24"/>
          <w:szCs w:val="24"/>
        </w:rPr>
        <w:t>к Техническому заданию</w:t>
      </w:r>
    </w:p>
    <w:p w14:paraId="5C99C222" w14:textId="77777777" w:rsidR="003E4B33" w:rsidRPr="00B8548D" w:rsidRDefault="003E4B33" w:rsidP="003E4B33">
      <w:pPr>
        <w:spacing w:after="160" w:line="259" w:lineRule="auto"/>
        <w:rPr>
          <w:rFonts w:ascii="Times New Roman" w:eastAsia="Times New Roman" w:hAnsi="Times New Roman" w:cs="Times New Roman"/>
          <w:sz w:val="24"/>
          <w:szCs w:val="24"/>
          <w:lang w:eastAsia="ru-RU"/>
        </w:rPr>
      </w:pPr>
    </w:p>
    <w:p w14:paraId="11B9879E" w14:textId="77777777" w:rsidR="003E4B33" w:rsidRPr="00B8548D" w:rsidRDefault="003E4B33" w:rsidP="003E4B33">
      <w:pPr>
        <w:shd w:val="clear" w:color="auto" w:fill="FFFFFF"/>
        <w:spacing w:after="0" w:line="240" w:lineRule="auto"/>
        <w:jc w:val="right"/>
        <w:rPr>
          <w:rFonts w:ascii="Times New Roman" w:eastAsia="Times New Roman" w:hAnsi="Times New Roman" w:cs="Times New Roman"/>
          <w:sz w:val="24"/>
          <w:szCs w:val="24"/>
          <w:lang w:eastAsia="ru-RU"/>
        </w:rPr>
      </w:pPr>
    </w:p>
    <w:p w14:paraId="15947624" w14:textId="77777777" w:rsidR="003E4B33" w:rsidRPr="00B8548D" w:rsidRDefault="003E4B33" w:rsidP="003E4B33">
      <w:pPr>
        <w:shd w:val="clear" w:color="auto" w:fill="FFFFFF"/>
        <w:spacing w:after="0" w:line="240" w:lineRule="auto"/>
        <w:jc w:val="center"/>
        <w:rPr>
          <w:rFonts w:ascii="Times New Roman" w:eastAsia="Times New Roman" w:hAnsi="Times New Roman" w:cs="Times New Roman"/>
          <w:b/>
          <w:sz w:val="24"/>
          <w:szCs w:val="24"/>
          <w:lang w:eastAsia="ru-RU"/>
        </w:rPr>
      </w:pPr>
      <w:r w:rsidRPr="00B8548D">
        <w:rPr>
          <w:rFonts w:ascii="Times New Roman" w:eastAsia="Times New Roman" w:hAnsi="Times New Roman" w:cs="Times New Roman"/>
          <w:b/>
          <w:sz w:val="24"/>
          <w:szCs w:val="24"/>
          <w:lang w:eastAsia="ru-RU"/>
        </w:rPr>
        <w:t>СПЕЦИФИКАЦИЯ</w:t>
      </w:r>
    </w:p>
    <w:p w14:paraId="7B851053" w14:textId="77777777" w:rsidR="003E4B33" w:rsidRPr="00B8548D" w:rsidRDefault="003E4B33" w:rsidP="003E4B33">
      <w:pPr>
        <w:shd w:val="clear" w:color="auto" w:fill="FFFFFF"/>
        <w:spacing w:after="0" w:line="240" w:lineRule="auto"/>
        <w:jc w:val="center"/>
        <w:rPr>
          <w:rFonts w:ascii="Times New Roman" w:eastAsia="Times New Roman" w:hAnsi="Times New Roman" w:cs="Times New Roman"/>
          <w:b/>
          <w:sz w:val="24"/>
          <w:szCs w:val="24"/>
          <w:lang w:eastAsia="ru-RU"/>
        </w:rPr>
      </w:pPr>
    </w:p>
    <w:p w14:paraId="3AD04AC5" w14:textId="77777777" w:rsidR="003E4B33" w:rsidRPr="00B8548D" w:rsidRDefault="003E4B33" w:rsidP="003E4B33">
      <w:pPr>
        <w:shd w:val="clear" w:color="auto" w:fill="FFFFFF"/>
        <w:spacing w:after="0" w:line="240" w:lineRule="auto"/>
        <w:jc w:val="center"/>
        <w:rPr>
          <w:rFonts w:ascii="Times New Roman" w:eastAsia="Times New Roman" w:hAnsi="Times New Roman" w:cs="Times New Roman"/>
          <w:b/>
          <w:sz w:val="24"/>
          <w:szCs w:val="24"/>
          <w:lang w:eastAsia="ru-RU"/>
        </w:rPr>
      </w:pPr>
    </w:p>
    <w:tbl>
      <w:tblPr>
        <w:tblStyle w:val="a5"/>
        <w:tblW w:w="0" w:type="auto"/>
        <w:tblLook w:val="04A0" w:firstRow="1" w:lastRow="0" w:firstColumn="1" w:lastColumn="0" w:noHBand="0" w:noVBand="1"/>
      </w:tblPr>
      <w:tblGrid>
        <w:gridCol w:w="680"/>
        <w:gridCol w:w="3143"/>
        <w:gridCol w:w="1134"/>
        <w:gridCol w:w="1110"/>
        <w:gridCol w:w="1912"/>
        <w:gridCol w:w="1932"/>
      </w:tblGrid>
      <w:tr w:rsidR="0067109A" w:rsidRPr="00B8548D" w14:paraId="6C5A3EC4" w14:textId="77777777" w:rsidTr="0005495C">
        <w:trPr>
          <w:trHeight w:val="698"/>
        </w:trPr>
        <w:tc>
          <w:tcPr>
            <w:tcW w:w="680" w:type="dxa"/>
            <w:vAlign w:val="center"/>
          </w:tcPr>
          <w:p w14:paraId="63D142E7" w14:textId="77777777" w:rsidR="003E4B33" w:rsidRPr="00B8548D" w:rsidRDefault="003E4B33" w:rsidP="003E4B33">
            <w:pPr>
              <w:spacing w:after="0" w:line="240" w:lineRule="auto"/>
              <w:jc w:val="center"/>
              <w:rPr>
                <w:rFonts w:ascii="Times New Roman" w:eastAsia="Times New Roman" w:hAnsi="Times New Roman" w:cs="Times New Roman"/>
                <w:b/>
                <w:sz w:val="24"/>
                <w:szCs w:val="24"/>
                <w:lang w:eastAsia="ru-RU"/>
              </w:rPr>
            </w:pPr>
            <w:bookmarkStart w:id="30" w:name="_Hlk206663130"/>
            <w:r w:rsidRPr="00B8548D">
              <w:rPr>
                <w:rFonts w:ascii="Times New Roman" w:eastAsia="Times New Roman" w:hAnsi="Times New Roman" w:cs="Times New Roman"/>
                <w:b/>
                <w:sz w:val="24"/>
                <w:szCs w:val="24"/>
                <w:lang w:eastAsia="ru-RU"/>
              </w:rPr>
              <w:t>№</w:t>
            </w:r>
          </w:p>
        </w:tc>
        <w:tc>
          <w:tcPr>
            <w:tcW w:w="3143" w:type="dxa"/>
            <w:vAlign w:val="center"/>
          </w:tcPr>
          <w:p w14:paraId="6E0081DD" w14:textId="77777777" w:rsidR="003E4B33" w:rsidRPr="00B8548D" w:rsidRDefault="003E4B33" w:rsidP="003E4B33">
            <w:pPr>
              <w:spacing w:after="0" w:line="240" w:lineRule="auto"/>
              <w:jc w:val="center"/>
              <w:rPr>
                <w:rFonts w:ascii="Times New Roman" w:eastAsia="Times New Roman" w:hAnsi="Times New Roman" w:cs="Times New Roman"/>
                <w:b/>
                <w:sz w:val="24"/>
                <w:szCs w:val="24"/>
                <w:lang w:eastAsia="ru-RU"/>
              </w:rPr>
            </w:pPr>
            <w:r w:rsidRPr="00B8548D">
              <w:rPr>
                <w:rFonts w:ascii="Times New Roman" w:eastAsia="Times New Roman" w:hAnsi="Times New Roman" w:cs="Times New Roman"/>
                <w:b/>
                <w:sz w:val="24"/>
                <w:szCs w:val="24"/>
                <w:lang w:eastAsia="ru-RU"/>
              </w:rPr>
              <w:t>Наименование товара</w:t>
            </w:r>
          </w:p>
        </w:tc>
        <w:tc>
          <w:tcPr>
            <w:tcW w:w="1134" w:type="dxa"/>
            <w:vAlign w:val="center"/>
          </w:tcPr>
          <w:p w14:paraId="2482F558" w14:textId="77777777" w:rsidR="003E4B33" w:rsidRPr="00B8548D" w:rsidRDefault="003E4B33" w:rsidP="003E4B33">
            <w:pPr>
              <w:spacing w:after="0" w:line="240" w:lineRule="auto"/>
              <w:jc w:val="center"/>
              <w:rPr>
                <w:rFonts w:ascii="Times New Roman" w:eastAsia="Times New Roman" w:hAnsi="Times New Roman" w:cs="Times New Roman"/>
                <w:b/>
                <w:sz w:val="24"/>
                <w:szCs w:val="24"/>
                <w:lang w:eastAsia="ru-RU"/>
              </w:rPr>
            </w:pPr>
            <w:r w:rsidRPr="00B8548D">
              <w:rPr>
                <w:rFonts w:ascii="Times New Roman" w:eastAsia="Times New Roman" w:hAnsi="Times New Roman" w:cs="Times New Roman"/>
                <w:b/>
                <w:sz w:val="24"/>
                <w:szCs w:val="24"/>
                <w:lang w:eastAsia="ru-RU"/>
              </w:rPr>
              <w:t>Кол-во</w:t>
            </w:r>
          </w:p>
        </w:tc>
        <w:tc>
          <w:tcPr>
            <w:tcW w:w="1110" w:type="dxa"/>
            <w:vAlign w:val="center"/>
          </w:tcPr>
          <w:p w14:paraId="4F0B06C3" w14:textId="77777777" w:rsidR="003E4B33" w:rsidRPr="00B8548D" w:rsidRDefault="003E4B33" w:rsidP="003E4B33">
            <w:pPr>
              <w:spacing w:after="0" w:line="240" w:lineRule="auto"/>
              <w:jc w:val="center"/>
              <w:rPr>
                <w:rFonts w:ascii="Times New Roman" w:eastAsia="Times New Roman" w:hAnsi="Times New Roman" w:cs="Times New Roman"/>
                <w:b/>
                <w:sz w:val="24"/>
                <w:szCs w:val="24"/>
                <w:lang w:eastAsia="ru-RU"/>
              </w:rPr>
            </w:pPr>
            <w:r w:rsidRPr="00B8548D">
              <w:rPr>
                <w:rFonts w:ascii="Times New Roman" w:eastAsia="Times New Roman" w:hAnsi="Times New Roman" w:cs="Times New Roman"/>
                <w:b/>
                <w:sz w:val="24"/>
                <w:szCs w:val="24"/>
                <w:lang w:eastAsia="ru-RU"/>
              </w:rPr>
              <w:t>Ед. изм.</w:t>
            </w:r>
          </w:p>
        </w:tc>
        <w:tc>
          <w:tcPr>
            <w:tcW w:w="1912" w:type="dxa"/>
            <w:vAlign w:val="center"/>
          </w:tcPr>
          <w:p w14:paraId="750F3FDA" w14:textId="3792D386" w:rsidR="003E4B33" w:rsidRPr="00B8548D" w:rsidRDefault="003E4B33" w:rsidP="003E4B33">
            <w:pPr>
              <w:spacing w:after="0" w:line="240" w:lineRule="auto"/>
              <w:jc w:val="center"/>
              <w:rPr>
                <w:rFonts w:ascii="Times New Roman" w:eastAsia="Times New Roman" w:hAnsi="Times New Roman" w:cs="Times New Roman"/>
                <w:b/>
                <w:sz w:val="24"/>
                <w:szCs w:val="24"/>
                <w:lang w:eastAsia="ru-RU"/>
              </w:rPr>
            </w:pPr>
            <w:r w:rsidRPr="00B8548D">
              <w:rPr>
                <w:rFonts w:ascii="Times New Roman" w:eastAsia="Times New Roman" w:hAnsi="Times New Roman" w:cs="Times New Roman"/>
                <w:b/>
                <w:sz w:val="24"/>
                <w:szCs w:val="24"/>
                <w:lang w:eastAsia="ru-RU"/>
              </w:rPr>
              <w:t xml:space="preserve">Цена за ед. руб. с </w:t>
            </w:r>
            <w:r w:rsidR="00AC37C2">
              <w:rPr>
                <w:rFonts w:ascii="Times New Roman" w:eastAsia="Times New Roman" w:hAnsi="Times New Roman" w:cs="Times New Roman"/>
                <w:b/>
                <w:sz w:val="24"/>
                <w:szCs w:val="24"/>
                <w:lang w:eastAsia="ru-RU"/>
              </w:rPr>
              <w:t>НДС</w:t>
            </w:r>
            <w:r w:rsidR="0005495C" w:rsidRPr="0005495C">
              <w:rPr>
                <w:rFonts w:ascii="Times New Roman" w:eastAsia="Times New Roman" w:hAnsi="Times New Roman" w:cs="Times New Roman"/>
                <w:b/>
                <w:sz w:val="24"/>
                <w:szCs w:val="24"/>
                <w:lang w:eastAsia="ru-RU"/>
              </w:rPr>
              <w:t>__%</w:t>
            </w:r>
            <w:r w:rsidR="0005495C" w:rsidRPr="0005495C">
              <w:rPr>
                <w:rFonts w:ascii="Times New Roman" w:eastAsia="Times New Roman" w:hAnsi="Times New Roman" w:cs="Times New Roman"/>
                <w:b/>
                <w:color w:val="FF0000"/>
                <w:sz w:val="24"/>
                <w:szCs w:val="24"/>
                <w:lang w:eastAsia="ru-RU"/>
              </w:rPr>
              <w:t>/без НДС</w:t>
            </w:r>
          </w:p>
        </w:tc>
        <w:tc>
          <w:tcPr>
            <w:tcW w:w="1932" w:type="dxa"/>
            <w:vAlign w:val="center"/>
          </w:tcPr>
          <w:p w14:paraId="6511864E" w14:textId="61D3816D" w:rsidR="003E4B33" w:rsidRPr="00B8548D" w:rsidRDefault="003E4B33" w:rsidP="003E4B33">
            <w:pPr>
              <w:spacing w:after="0" w:line="240" w:lineRule="auto"/>
              <w:jc w:val="center"/>
              <w:rPr>
                <w:rFonts w:ascii="Times New Roman" w:eastAsia="Times New Roman" w:hAnsi="Times New Roman" w:cs="Times New Roman"/>
                <w:b/>
                <w:sz w:val="24"/>
                <w:szCs w:val="24"/>
                <w:lang w:eastAsia="ru-RU"/>
              </w:rPr>
            </w:pPr>
            <w:r w:rsidRPr="00B8548D">
              <w:rPr>
                <w:rFonts w:ascii="Times New Roman" w:eastAsia="Times New Roman" w:hAnsi="Times New Roman" w:cs="Times New Roman"/>
                <w:b/>
                <w:sz w:val="24"/>
                <w:szCs w:val="24"/>
                <w:lang w:eastAsia="ru-RU"/>
              </w:rPr>
              <w:t xml:space="preserve">Стоимость руб. с </w:t>
            </w:r>
            <w:r w:rsidR="00AC37C2">
              <w:rPr>
                <w:rFonts w:ascii="Times New Roman" w:eastAsia="Times New Roman" w:hAnsi="Times New Roman" w:cs="Times New Roman"/>
                <w:b/>
                <w:sz w:val="24"/>
                <w:szCs w:val="24"/>
                <w:lang w:eastAsia="ru-RU"/>
              </w:rPr>
              <w:t xml:space="preserve">НДС </w:t>
            </w:r>
            <w:r w:rsidR="0005495C" w:rsidRPr="0005495C">
              <w:rPr>
                <w:rFonts w:ascii="Times New Roman" w:eastAsia="Times New Roman" w:hAnsi="Times New Roman" w:cs="Times New Roman"/>
                <w:b/>
                <w:sz w:val="24"/>
                <w:szCs w:val="24"/>
                <w:lang w:eastAsia="ru-RU"/>
              </w:rPr>
              <w:t>__%/</w:t>
            </w:r>
            <w:r w:rsidR="0005495C" w:rsidRPr="0005495C">
              <w:rPr>
                <w:rFonts w:ascii="Times New Roman" w:eastAsia="Times New Roman" w:hAnsi="Times New Roman" w:cs="Times New Roman"/>
                <w:b/>
                <w:color w:val="FF0000"/>
                <w:sz w:val="24"/>
                <w:szCs w:val="24"/>
                <w:lang w:eastAsia="ru-RU"/>
              </w:rPr>
              <w:t>без НДС</w:t>
            </w:r>
          </w:p>
        </w:tc>
      </w:tr>
      <w:tr w:rsidR="0067109A" w:rsidRPr="00B8548D" w14:paraId="2CA30D09" w14:textId="77777777" w:rsidTr="0005495C">
        <w:trPr>
          <w:trHeight w:val="697"/>
        </w:trPr>
        <w:tc>
          <w:tcPr>
            <w:tcW w:w="680" w:type="dxa"/>
            <w:vAlign w:val="center"/>
          </w:tcPr>
          <w:p w14:paraId="5D26DCA3" w14:textId="77777777" w:rsidR="003E4B33" w:rsidRPr="00B8548D" w:rsidRDefault="003E4B33" w:rsidP="003E4B33">
            <w:pPr>
              <w:spacing w:after="0" w:line="240" w:lineRule="auto"/>
              <w:jc w:val="center"/>
              <w:rPr>
                <w:rFonts w:ascii="Times New Roman" w:eastAsia="Times New Roman" w:hAnsi="Times New Roman" w:cs="Times New Roman"/>
                <w:b/>
                <w:sz w:val="24"/>
                <w:szCs w:val="24"/>
                <w:lang w:eastAsia="ru-RU"/>
              </w:rPr>
            </w:pPr>
            <w:r w:rsidRPr="00B8548D">
              <w:rPr>
                <w:rFonts w:ascii="Times New Roman" w:eastAsia="Times New Roman" w:hAnsi="Times New Roman" w:cs="Times New Roman"/>
                <w:b/>
                <w:sz w:val="24"/>
                <w:szCs w:val="24"/>
                <w:lang w:eastAsia="ru-RU"/>
              </w:rPr>
              <w:t>1</w:t>
            </w:r>
          </w:p>
        </w:tc>
        <w:tc>
          <w:tcPr>
            <w:tcW w:w="3143" w:type="dxa"/>
            <w:vAlign w:val="center"/>
          </w:tcPr>
          <w:p w14:paraId="36EB47BC" w14:textId="6A173B69" w:rsidR="003E4B33" w:rsidRPr="00B8548D" w:rsidRDefault="00306CFE" w:rsidP="003E4B33">
            <w:pPr>
              <w:spacing w:after="0" w:line="240" w:lineRule="auto"/>
              <w:jc w:val="center"/>
              <w:rPr>
                <w:rFonts w:ascii="Times New Roman" w:eastAsia="Times New Roman" w:hAnsi="Times New Roman" w:cs="Times New Roman"/>
                <w:b/>
                <w:bCs/>
                <w:sz w:val="24"/>
                <w:szCs w:val="24"/>
                <w:lang w:eastAsia="ru-RU"/>
              </w:rPr>
            </w:pPr>
            <w:r w:rsidRPr="004F37CB">
              <w:rPr>
                <w:rFonts w:ascii="Times New Roman" w:eastAsia="Calibri" w:hAnsi="Times New Roman" w:cs="Times New Roman"/>
                <w:b/>
                <w:bCs/>
                <w:sz w:val="24"/>
                <w:szCs w:val="24"/>
              </w:rPr>
              <w:t>Навесной замок</w:t>
            </w:r>
          </w:p>
        </w:tc>
        <w:tc>
          <w:tcPr>
            <w:tcW w:w="1134" w:type="dxa"/>
            <w:vAlign w:val="center"/>
          </w:tcPr>
          <w:p w14:paraId="7B2BCE10" w14:textId="4F68D959" w:rsidR="003E4B33" w:rsidRPr="00B8548D" w:rsidRDefault="00306CFE" w:rsidP="003E4B33">
            <w:pPr>
              <w:spacing w:after="0" w:line="240" w:lineRule="auto"/>
              <w:jc w:val="center"/>
              <w:rPr>
                <w:rFonts w:ascii="Times New Roman" w:eastAsia="Times New Roman" w:hAnsi="Times New Roman" w:cs="Times New Roman"/>
                <w:b/>
                <w:sz w:val="24"/>
                <w:szCs w:val="24"/>
                <w:lang w:eastAsia="ru-RU"/>
              </w:rPr>
            </w:pPr>
            <w:r w:rsidRPr="00B8548D">
              <w:rPr>
                <w:rFonts w:ascii="Times New Roman" w:eastAsia="Times New Roman" w:hAnsi="Times New Roman" w:cs="Times New Roman"/>
                <w:b/>
                <w:sz w:val="24"/>
                <w:szCs w:val="24"/>
                <w:lang w:eastAsia="ru-RU"/>
              </w:rPr>
              <w:t>150</w:t>
            </w:r>
          </w:p>
        </w:tc>
        <w:tc>
          <w:tcPr>
            <w:tcW w:w="1110" w:type="dxa"/>
            <w:vAlign w:val="center"/>
          </w:tcPr>
          <w:p w14:paraId="5A8D22B0" w14:textId="2596FC8F" w:rsidR="003E4B33" w:rsidRPr="00B8548D" w:rsidRDefault="00306CFE" w:rsidP="003E4B33">
            <w:pPr>
              <w:spacing w:after="0" w:line="240" w:lineRule="auto"/>
              <w:jc w:val="center"/>
              <w:rPr>
                <w:rFonts w:ascii="Times New Roman" w:eastAsia="Times New Roman" w:hAnsi="Times New Roman" w:cs="Times New Roman"/>
                <w:b/>
                <w:bCs/>
                <w:sz w:val="24"/>
                <w:szCs w:val="24"/>
                <w:lang w:eastAsia="ru-RU"/>
              </w:rPr>
            </w:pPr>
            <w:r w:rsidRPr="004F37CB">
              <w:rPr>
                <w:rFonts w:ascii="Times New Roman" w:eastAsia="Calibri" w:hAnsi="Times New Roman" w:cs="Times New Roman"/>
                <w:b/>
                <w:bCs/>
                <w:sz w:val="24"/>
                <w:szCs w:val="24"/>
              </w:rPr>
              <w:t>штука</w:t>
            </w:r>
          </w:p>
        </w:tc>
        <w:tc>
          <w:tcPr>
            <w:tcW w:w="1912" w:type="dxa"/>
            <w:vAlign w:val="center"/>
          </w:tcPr>
          <w:p w14:paraId="7378A2E9" w14:textId="6370DE0E" w:rsidR="003E4B33" w:rsidRPr="004F37CB" w:rsidRDefault="003E4B33" w:rsidP="003E4B33">
            <w:pPr>
              <w:spacing w:after="0" w:line="240" w:lineRule="auto"/>
              <w:jc w:val="center"/>
              <w:rPr>
                <w:rFonts w:ascii="Times New Roman" w:eastAsia="Times New Roman" w:hAnsi="Times New Roman" w:cs="Times New Roman"/>
                <w:b/>
                <w:sz w:val="24"/>
                <w:szCs w:val="24"/>
                <w:highlight w:val="yellow"/>
                <w:lang w:eastAsia="ru-RU"/>
              </w:rPr>
            </w:pPr>
          </w:p>
        </w:tc>
        <w:tc>
          <w:tcPr>
            <w:tcW w:w="1932" w:type="dxa"/>
            <w:vAlign w:val="center"/>
          </w:tcPr>
          <w:p w14:paraId="760EB0D7" w14:textId="7C03BACA" w:rsidR="003E4B33" w:rsidRPr="004F37CB" w:rsidRDefault="003E4B33" w:rsidP="003E4B33">
            <w:pPr>
              <w:spacing w:after="0" w:line="240" w:lineRule="auto"/>
              <w:jc w:val="center"/>
              <w:rPr>
                <w:rFonts w:ascii="Times New Roman" w:eastAsia="Times New Roman" w:hAnsi="Times New Roman" w:cs="Times New Roman"/>
                <w:b/>
                <w:sz w:val="24"/>
                <w:szCs w:val="24"/>
                <w:highlight w:val="yellow"/>
                <w:lang w:eastAsia="ru-RU"/>
              </w:rPr>
            </w:pPr>
          </w:p>
        </w:tc>
      </w:tr>
      <w:tr w:rsidR="002D3705" w:rsidRPr="00B8548D" w14:paraId="0FB6334F" w14:textId="77777777" w:rsidTr="0005495C">
        <w:trPr>
          <w:trHeight w:val="705"/>
        </w:trPr>
        <w:tc>
          <w:tcPr>
            <w:tcW w:w="7979" w:type="dxa"/>
            <w:gridSpan w:val="5"/>
            <w:vAlign w:val="center"/>
          </w:tcPr>
          <w:p w14:paraId="22871458" w14:textId="1D2D5B54" w:rsidR="002D3705" w:rsidRPr="003318C8" w:rsidRDefault="002D3705" w:rsidP="002D3705">
            <w:pPr>
              <w:spacing w:after="0" w:line="240" w:lineRule="auto"/>
              <w:jc w:val="right"/>
              <w:rPr>
                <w:rFonts w:ascii="Times New Roman" w:eastAsia="Times New Roman" w:hAnsi="Times New Roman" w:cs="Times New Roman"/>
                <w:b/>
                <w:sz w:val="24"/>
                <w:szCs w:val="24"/>
                <w:highlight w:val="yellow"/>
                <w:lang w:eastAsia="ru-RU"/>
              </w:rPr>
            </w:pPr>
            <w:r w:rsidRPr="002D3705">
              <w:rPr>
                <w:rFonts w:ascii="Times New Roman" w:eastAsia="Times New Roman" w:hAnsi="Times New Roman" w:cs="Times New Roman"/>
                <w:b/>
                <w:sz w:val="24"/>
                <w:szCs w:val="24"/>
                <w:lang w:eastAsia="ru-RU"/>
              </w:rPr>
              <w:t xml:space="preserve">Итого, в т.ч. НДС </w:t>
            </w:r>
            <w:r w:rsidR="0005495C">
              <w:rPr>
                <w:rFonts w:ascii="Times New Roman" w:eastAsia="Times New Roman" w:hAnsi="Times New Roman" w:cs="Times New Roman"/>
                <w:b/>
                <w:sz w:val="24"/>
                <w:szCs w:val="24"/>
                <w:lang w:eastAsia="ru-RU"/>
              </w:rPr>
              <w:t>__</w:t>
            </w:r>
            <w:r w:rsidRPr="002D3705">
              <w:rPr>
                <w:rFonts w:ascii="Times New Roman" w:eastAsia="Times New Roman" w:hAnsi="Times New Roman" w:cs="Times New Roman"/>
                <w:b/>
                <w:sz w:val="24"/>
                <w:szCs w:val="24"/>
                <w:lang w:eastAsia="ru-RU"/>
              </w:rPr>
              <w:t>%</w:t>
            </w:r>
            <w:r w:rsidRPr="002D3705">
              <w:rPr>
                <w:rFonts w:ascii="Times New Roman" w:eastAsia="Times New Roman" w:hAnsi="Times New Roman" w:cs="Times New Roman"/>
                <w:b/>
                <w:color w:val="FF0000"/>
                <w:sz w:val="24"/>
                <w:szCs w:val="24"/>
                <w:lang w:eastAsia="ru-RU"/>
              </w:rPr>
              <w:t>/без НДС</w:t>
            </w:r>
            <w:r w:rsidR="003318C8" w:rsidRPr="003318C8">
              <w:rPr>
                <w:rFonts w:ascii="Times New Roman" w:eastAsia="Times New Roman" w:hAnsi="Times New Roman" w:cs="Times New Roman"/>
                <w:b/>
                <w:sz w:val="24"/>
                <w:szCs w:val="24"/>
                <w:lang w:eastAsia="ru-RU"/>
              </w:rPr>
              <w:t>:</w:t>
            </w:r>
          </w:p>
        </w:tc>
        <w:tc>
          <w:tcPr>
            <w:tcW w:w="1932" w:type="dxa"/>
            <w:vAlign w:val="center"/>
          </w:tcPr>
          <w:p w14:paraId="33243947" w14:textId="77777777" w:rsidR="002D3705" w:rsidRPr="004F37CB" w:rsidRDefault="002D3705" w:rsidP="003E4B33">
            <w:pPr>
              <w:spacing w:after="0" w:line="240" w:lineRule="auto"/>
              <w:jc w:val="center"/>
              <w:rPr>
                <w:rFonts w:ascii="Times New Roman" w:eastAsia="Times New Roman" w:hAnsi="Times New Roman" w:cs="Times New Roman"/>
                <w:b/>
                <w:sz w:val="24"/>
                <w:szCs w:val="24"/>
                <w:highlight w:val="yellow"/>
                <w:lang w:eastAsia="ru-RU"/>
              </w:rPr>
            </w:pPr>
          </w:p>
        </w:tc>
      </w:tr>
      <w:bookmarkEnd w:id="30"/>
    </w:tbl>
    <w:p w14:paraId="7CFABC01" w14:textId="6C526C14"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p w14:paraId="31093B05" w14:textId="4A29FD1E"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p w14:paraId="47E03A9E" w14:textId="77777777"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960"/>
        <w:gridCol w:w="4961"/>
      </w:tblGrid>
      <w:tr w:rsidR="003E4B33" w:rsidRPr="00B8548D" w14:paraId="1F326B7D" w14:textId="77777777" w:rsidTr="0071208F">
        <w:trPr>
          <w:jc w:val="center"/>
        </w:trPr>
        <w:tc>
          <w:tcPr>
            <w:tcW w:w="2500" w:type="pct"/>
            <w:tcMar>
              <w:top w:w="0" w:type="dxa"/>
              <w:left w:w="45" w:type="dxa"/>
              <w:bottom w:w="0" w:type="dxa"/>
              <w:right w:w="45" w:type="dxa"/>
            </w:tcMar>
          </w:tcPr>
          <w:p w14:paraId="44CAC0B9" w14:textId="77777777" w:rsidR="003E4B33" w:rsidRPr="00B8548D" w:rsidRDefault="003E4B33" w:rsidP="0071208F">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Заказчик:</w:t>
            </w:r>
          </w:p>
          <w:p w14:paraId="31504E8D" w14:textId="77777777" w:rsidR="003E4B33" w:rsidRPr="00B8548D" w:rsidRDefault="003E4B33" w:rsidP="0071208F">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АНО «</w:t>
            </w:r>
            <w:proofErr w:type="spellStart"/>
            <w:r w:rsidRPr="00B8548D">
              <w:rPr>
                <w:rFonts w:ascii="Times New Roman" w:eastAsia="Times New Roman" w:hAnsi="Times New Roman" w:cs="Times New Roman"/>
                <w:b/>
                <w:bCs/>
                <w:sz w:val="24"/>
                <w:szCs w:val="24"/>
                <w:lang w:eastAsia="ru-RU"/>
              </w:rPr>
              <w:t>Кинопарк</w:t>
            </w:r>
            <w:proofErr w:type="spellEnd"/>
            <w:r w:rsidRPr="00B8548D">
              <w:rPr>
                <w:rFonts w:ascii="Times New Roman" w:eastAsia="Times New Roman" w:hAnsi="Times New Roman" w:cs="Times New Roman"/>
                <w:b/>
                <w:bCs/>
                <w:sz w:val="24"/>
                <w:szCs w:val="24"/>
                <w:lang w:eastAsia="ru-RU"/>
              </w:rPr>
              <w:t>»</w:t>
            </w:r>
          </w:p>
          <w:p w14:paraId="70E24CCA" w14:textId="77777777" w:rsidR="003E4B33" w:rsidRPr="00B8548D" w:rsidRDefault="003E4B33" w:rsidP="0071208F">
            <w:pPr>
              <w:shd w:val="clear" w:color="auto" w:fill="FFFFFF"/>
              <w:spacing w:after="0" w:line="240" w:lineRule="auto"/>
              <w:jc w:val="both"/>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Генеральный директор</w:t>
            </w:r>
          </w:p>
          <w:p w14:paraId="34A8CBDB" w14:textId="77777777" w:rsidR="003E4B33" w:rsidRPr="00B8548D" w:rsidRDefault="003E4B33" w:rsidP="0071208F">
            <w:pPr>
              <w:shd w:val="clear" w:color="auto" w:fill="FFFFFF"/>
              <w:spacing w:after="0" w:line="240" w:lineRule="auto"/>
              <w:rPr>
                <w:rFonts w:ascii="Times New Roman" w:eastAsia="Times New Roman" w:hAnsi="Times New Roman" w:cs="Times New Roman"/>
                <w:b/>
                <w:bCs/>
                <w:sz w:val="24"/>
                <w:szCs w:val="24"/>
                <w:lang w:eastAsia="ru-RU"/>
              </w:rPr>
            </w:pPr>
          </w:p>
          <w:p w14:paraId="4AA16EBE" w14:textId="77777777" w:rsidR="003E4B33" w:rsidRPr="00B8548D" w:rsidRDefault="003E4B33" w:rsidP="0071208F">
            <w:pPr>
              <w:shd w:val="clear" w:color="auto" w:fill="FFFFFF"/>
              <w:spacing w:after="0" w:line="240" w:lineRule="auto"/>
              <w:rPr>
                <w:rFonts w:ascii="Times New Roman" w:eastAsia="Times New Roman" w:hAnsi="Times New Roman" w:cs="Times New Roman"/>
                <w:b/>
                <w:bCs/>
                <w:sz w:val="24"/>
                <w:szCs w:val="24"/>
                <w:lang w:eastAsia="ru-RU"/>
              </w:rPr>
            </w:pPr>
          </w:p>
          <w:p w14:paraId="2E22553A" w14:textId="77777777" w:rsidR="003E4B33" w:rsidRPr="00B8548D" w:rsidRDefault="003E4B33" w:rsidP="0071208F">
            <w:pPr>
              <w:shd w:val="clear" w:color="auto" w:fill="FFFFFF"/>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 xml:space="preserve">_________________/ А.В. Яворский / </w:t>
            </w:r>
          </w:p>
          <w:p w14:paraId="762C629E" w14:textId="77777777" w:rsidR="003E4B33" w:rsidRPr="00B8548D" w:rsidRDefault="003E4B33" w:rsidP="0071208F">
            <w:pPr>
              <w:shd w:val="clear" w:color="auto" w:fill="FFFFFF"/>
              <w:spacing w:after="0" w:line="240" w:lineRule="auto"/>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М.П.</w:t>
            </w:r>
          </w:p>
        </w:tc>
        <w:tc>
          <w:tcPr>
            <w:tcW w:w="2500" w:type="pct"/>
            <w:tcMar>
              <w:top w:w="0" w:type="dxa"/>
              <w:left w:w="45" w:type="dxa"/>
              <w:bottom w:w="0" w:type="dxa"/>
              <w:right w:w="45" w:type="dxa"/>
            </w:tcMar>
          </w:tcPr>
          <w:p w14:paraId="1FD02B5B" w14:textId="77777777" w:rsidR="003E4B33" w:rsidRPr="00B8548D" w:rsidRDefault="003E4B33" w:rsidP="0071208F">
            <w:pPr>
              <w:shd w:val="clear" w:color="auto" w:fill="FFFFFF"/>
              <w:spacing w:after="0" w:line="240" w:lineRule="auto"/>
              <w:rPr>
                <w:rFonts w:ascii="Times New Roman" w:eastAsia="Times New Roman" w:hAnsi="Times New Roman" w:cs="Times New Roman"/>
                <w:b/>
                <w:bCs/>
                <w:sz w:val="24"/>
                <w:szCs w:val="24"/>
                <w:lang w:val="en-US" w:eastAsia="ru-RU"/>
              </w:rPr>
            </w:pPr>
            <w:r w:rsidRPr="00B8548D">
              <w:rPr>
                <w:rFonts w:ascii="Times New Roman" w:eastAsia="Times New Roman" w:hAnsi="Times New Roman" w:cs="Times New Roman"/>
                <w:b/>
                <w:bCs/>
                <w:sz w:val="24"/>
                <w:szCs w:val="24"/>
                <w:lang w:eastAsia="ru-RU"/>
              </w:rPr>
              <w:t>Поставщик</w:t>
            </w:r>
            <w:r w:rsidRPr="00B8548D">
              <w:rPr>
                <w:rFonts w:ascii="Times New Roman" w:eastAsia="Times New Roman" w:hAnsi="Times New Roman" w:cs="Times New Roman"/>
                <w:b/>
                <w:bCs/>
                <w:sz w:val="24"/>
                <w:szCs w:val="24"/>
                <w:lang w:val="en-US" w:eastAsia="ru-RU"/>
              </w:rPr>
              <w:t>:</w:t>
            </w:r>
          </w:p>
          <w:p w14:paraId="101C0187" w14:textId="77777777" w:rsidR="003E4B33" w:rsidRPr="00B8548D" w:rsidRDefault="003E4B33" w:rsidP="0071208F">
            <w:pPr>
              <w:shd w:val="clear" w:color="auto" w:fill="FFFFFF"/>
              <w:spacing w:after="0" w:line="240" w:lineRule="auto"/>
              <w:rPr>
                <w:rFonts w:ascii="Times New Roman" w:eastAsia="Times New Roman" w:hAnsi="Times New Roman" w:cs="Times New Roman"/>
                <w:b/>
                <w:bCs/>
                <w:sz w:val="24"/>
                <w:szCs w:val="24"/>
                <w:lang w:eastAsia="ru-RU"/>
              </w:rPr>
            </w:pPr>
          </w:p>
          <w:p w14:paraId="1D7345C0" w14:textId="77777777" w:rsidR="003E4B33" w:rsidRPr="00B8548D" w:rsidRDefault="003E4B33" w:rsidP="0071208F">
            <w:pPr>
              <w:shd w:val="clear" w:color="auto" w:fill="FFFFFF"/>
              <w:spacing w:after="0" w:line="240" w:lineRule="auto"/>
              <w:rPr>
                <w:rFonts w:ascii="Times New Roman" w:eastAsia="Times New Roman" w:hAnsi="Times New Roman" w:cs="Times New Roman"/>
                <w:bCs/>
                <w:sz w:val="24"/>
                <w:szCs w:val="24"/>
                <w:lang w:eastAsia="ru-RU"/>
              </w:rPr>
            </w:pPr>
          </w:p>
          <w:p w14:paraId="6A47A8F2" w14:textId="77777777" w:rsidR="003E4B33" w:rsidRPr="00B8548D" w:rsidRDefault="003E4B33" w:rsidP="0071208F">
            <w:pPr>
              <w:shd w:val="clear" w:color="auto" w:fill="FFFFFF"/>
              <w:spacing w:after="0" w:line="240" w:lineRule="auto"/>
              <w:rPr>
                <w:rFonts w:ascii="Times New Roman" w:eastAsia="Times New Roman" w:hAnsi="Times New Roman" w:cs="Times New Roman"/>
                <w:bCs/>
                <w:sz w:val="24"/>
                <w:szCs w:val="24"/>
                <w:lang w:eastAsia="ru-RU"/>
              </w:rPr>
            </w:pPr>
          </w:p>
          <w:p w14:paraId="5A292FB8" w14:textId="77777777" w:rsidR="003E4B33" w:rsidRPr="00B8548D" w:rsidRDefault="003E4B33" w:rsidP="0071208F">
            <w:pPr>
              <w:shd w:val="clear" w:color="auto" w:fill="FFFFFF"/>
              <w:spacing w:after="0" w:line="240" w:lineRule="auto"/>
              <w:rPr>
                <w:rFonts w:ascii="Times New Roman" w:eastAsia="Times New Roman" w:hAnsi="Times New Roman" w:cs="Times New Roman"/>
                <w:b/>
                <w:bCs/>
                <w:sz w:val="24"/>
                <w:szCs w:val="24"/>
                <w:lang w:eastAsia="ru-RU"/>
              </w:rPr>
            </w:pPr>
          </w:p>
          <w:p w14:paraId="79187D95" w14:textId="77777777" w:rsidR="003E4B33" w:rsidRPr="00B8548D" w:rsidRDefault="003E4B33" w:rsidP="0071208F">
            <w:pPr>
              <w:shd w:val="clear" w:color="auto" w:fill="FFFFFF"/>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_________________ /</w:t>
            </w:r>
            <w:r w:rsidRPr="00B8548D">
              <w:rPr>
                <w:rFonts w:ascii="Times New Roman" w:hAnsi="Times New Roman" w:cs="Times New Roman"/>
                <w:b/>
                <w:sz w:val="24"/>
                <w:szCs w:val="24"/>
                <w:lang w:eastAsia="ru-RU"/>
              </w:rPr>
              <w:t>_________________/</w:t>
            </w:r>
          </w:p>
          <w:p w14:paraId="3B96B1DE" w14:textId="77777777" w:rsidR="003E4B33" w:rsidRPr="00B8548D" w:rsidRDefault="003E4B33" w:rsidP="0071208F">
            <w:pPr>
              <w:shd w:val="clear" w:color="auto" w:fill="FFFFFF"/>
              <w:spacing w:after="0" w:line="240" w:lineRule="auto"/>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М.П.</w:t>
            </w:r>
          </w:p>
        </w:tc>
      </w:tr>
    </w:tbl>
    <w:p w14:paraId="61DE3186" w14:textId="77777777"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p w14:paraId="4EAA19D6" w14:textId="77777777"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p w14:paraId="236A9089" w14:textId="77777777"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p w14:paraId="3A3566EB" w14:textId="77777777"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p w14:paraId="576076E5" w14:textId="77777777"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p w14:paraId="56425707" w14:textId="77777777"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p w14:paraId="1D8913AC" w14:textId="77777777"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p w14:paraId="402671CA" w14:textId="1747A334"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p w14:paraId="324CCA92" w14:textId="77777777" w:rsidR="00BC4A2B" w:rsidRPr="00B8548D" w:rsidRDefault="00BC4A2B" w:rsidP="00941892">
      <w:pPr>
        <w:tabs>
          <w:tab w:val="left" w:pos="0"/>
        </w:tabs>
        <w:overflowPunct w:val="0"/>
        <w:jc w:val="right"/>
        <w:rPr>
          <w:rFonts w:ascii="Times New Roman" w:eastAsia="Times New Roman" w:hAnsi="Times New Roman" w:cs="Times New Roman"/>
          <w:bCs/>
          <w:sz w:val="24"/>
          <w:szCs w:val="24"/>
          <w:lang w:eastAsia="ru-RU"/>
        </w:rPr>
      </w:pPr>
    </w:p>
    <w:p w14:paraId="18A26DF6" w14:textId="77777777"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p w14:paraId="710EE031" w14:textId="4934DFD2" w:rsidR="003E4B33" w:rsidRPr="00B8548D" w:rsidRDefault="003E4B33" w:rsidP="00941892">
      <w:pPr>
        <w:tabs>
          <w:tab w:val="left" w:pos="0"/>
        </w:tabs>
        <w:overflowPunct w:val="0"/>
        <w:jc w:val="right"/>
        <w:rPr>
          <w:rFonts w:ascii="Times New Roman" w:eastAsia="Times New Roman" w:hAnsi="Times New Roman" w:cs="Times New Roman"/>
          <w:bCs/>
          <w:sz w:val="24"/>
          <w:szCs w:val="24"/>
          <w:lang w:eastAsia="ru-RU"/>
        </w:rPr>
      </w:pPr>
    </w:p>
    <w:p w14:paraId="0C7B47DF" w14:textId="7080DB8C" w:rsidR="00BC4A2B" w:rsidRPr="00B8548D" w:rsidRDefault="00BC4A2B" w:rsidP="00941892">
      <w:pPr>
        <w:tabs>
          <w:tab w:val="left" w:pos="0"/>
        </w:tabs>
        <w:overflowPunct w:val="0"/>
        <w:jc w:val="right"/>
        <w:rPr>
          <w:rFonts w:ascii="Times New Roman" w:eastAsia="Times New Roman" w:hAnsi="Times New Roman" w:cs="Times New Roman"/>
          <w:bCs/>
          <w:sz w:val="24"/>
          <w:szCs w:val="24"/>
          <w:lang w:eastAsia="ru-RU"/>
        </w:rPr>
      </w:pPr>
    </w:p>
    <w:p w14:paraId="1A738A24" w14:textId="77777777" w:rsidR="00BC4A2B" w:rsidRPr="00B8548D" w:rsidRDefault="00BC4A2B" w:rsidP="00941892">
      <w:pPr>
        <w:tabs>
          <w:tab w:val="left" w:pos="0"/>
        </w:tabs>
        <w:overflowPunct w:val="0"/>
        <w:jc w:val="right"/>
        <w:rPr>
          <w:rFonts w:ascii="Times New Roman" w:eastAsia="Times New Roman" w:hAnsi="Times New Roman" w:cs="Times New Roman"/>
          <w:bCs/>
          <w:sz w:val="24"/>
          <w:szCs w:val="24"/>
          <w:lang w:eastAsia="ru-RU"/>
        </w:rPr>
      </w:pPr>
    </w:p>
    <w:p w14:paraId="4C829A7D" w14:textId="5E769E49" w:rsidR="00334DBB" w:rsidRPr="00B8548D" w:rsidRDefault="00334DBB" w:rsidP="00941892">
      <w:pPr>
        <w:tabs>
          <w:tab w:val="left" w:pos="0"/>
        </w:tabs>
        <w:overflowPunct w:val="0"/>
        <w:jc w:val="right"/>
        <w:rPr>
          <w:rFonts w:ascii="Times New Roman" w:eastAsia="Times New Roman" w:hAnsi="Times New Roman" w:cs="Times New Roman"/>
          <w:b/>
          <w:sz w:val="24"/>
          <w:szCs w:val="24"/>
          <w:lang w:eastAsia="ru-RU"/>
        </w:rPr>
        <w:sectPr w:rsidR="00334DBB" w:rsidRPr="00B8548D" w:rsidSect="00306CFE">
          <w:footerReference w:type="default" r:id="rId8"/>
          <w:pgSz w:w="11906" w:h="16838"/>
          <w:pgMar w:top="1134" w:right="851" w:bottom="1134" w:left="1134" w:header="720" w:footer="720" w:gutter="0"/>
          <w:cols w:space="720"/>
          <w:docGrid w:linePitch="299"/>
        </w:sectPr>
      </w:pPr>
      <w:bookmarkStart w:id="31" w:name="_Hlk206664799"/>
    </w:p>
    <w:bookmarkEnd w:id="29"/>
    <w:bookmarkEnd w:id="31"/>
    <w:p w14:paraId="4A6CE64B" w14:textId="5CDC3355" w:rsidR="00EB3668" w:rsidRPr="004F37CB" w:rsidRDefault="00EB3668" w:rsidP="004F37CB">
      <w:pPr>
        <w:shd w:val="clear" w:color="auto" w:fill="FFFFFF"/>
        <w:spacing w:after="0" w:line="240" w:lineRule="auto"/>
        <w:jc w:val="right"/>
        <w:rPr>
          <w:rFonts w:ascii="Times New Roman" w:eastAsia="Times New Roman" w:hAnsi="Times New Roman" w:cs="Times New Roman"/>
          <w:b/>
          <w:sz w:val="24"/>
          <w:szCs w:val="24"/>
          <w:lang w:eastAsia="ru-RU"/>
        </w:rPr>
      </w:pPr>
      <w:r w:rsidRPr="004F37CB">
        <w:rPr>
          <w:rFonts w:ascii="Times New Roman" w:eastAsia="Times New Roman" w:hAnsi="Times New Roman" w:cs="Times New Roman"/>
          <w:b/>
          <w:sz w:val="24"/>
          <w:szCs w:val="24"/>
          <w:lang w:eastAsia="ru-RU"/>
        </w:rPr>
        <w:lastRenderedPageBreak/>
        <w:t xml:space="preserve">Приложение № </w:t>
      </w:r>
      <w:r w:rsidR="00A46BFC">
        <w:rPr>
          <w:rFonts w:ascii="Times New Roman" w:eastAsia="Times New Roman" w:hAnsi="Times New Roman" w:cs="Times New Roman"/>
          <w:b/>
          <w:sz w:val="24"/>
          <w:szCs w:val="24"/>
          <w:lang w:eastAsia="ru-RU"/>
        </w:rPr>
        <w:t>2</w:t>
      </w:r>
    </w:p>
    <w:p w14:paraId="18F182BD" w14:textId="4ECBB93E" w:rsidR="00D27C66" w:rsidRPr="00B8548D" w:rsidRDefault="00EB3668" w:rsidP="00EB3668">
      <w:pPr>
        <w:shd w:val="clear" w:color="auto" w:fill="FFFFFF"/>
        <w:spacing w:after="0" w:line="240" w:lineRule="auto"/>
        <w:jc w:val="right"/>
        <w:rPr>
          <w:rFonts w:ascii="Times New Roman" w:eastAsia="Times New Roman" w:hAnsi="Times New Roman" w:cs="Times New Roman"/>
          <w:sz w:val="24"/>
          <w:szCs w:val="24"/>
          <w:lang w:eastAsia="ru-RU"/>
        </w:rPr>
      </w:pPr>
      <w:r w:rsidRPr="00B8548D">
        <w:rPr>
          <w:rFonts w:ascii="Times New Roman" w:eastAsia="Times New Roman" w:hAnsi="Times New Roman" w:cs="Times New Roman"/>
          <w:bCs/>
          <w:sz w:val="24"/>
          <w:szCs w:val="24"/>
          <w:lang w:eastAsia="ru-RU"/>
        </w:rPr>
        <w:t>к Договору № ___ от «___» ________________ 2025 г.</w:t>
      </w:r>
    </w:p>
    <w:p w14:paraId="517A5030" w14:textId="77777777" w:rsidR="00D27C66" w:rsidRPr="00B8548D" w:rsidRDefault="00D27C66" w:rsidP="00020BC8">
      <w:pPr>
        <w:shd w:val="clear" w:color="auto" w:fill="FFFFFF"/>
        <w:spacing w:after="0" w:line="240" w:lineRule="auto"/>
        <w:jc w:val="right"/>
        <w:rPr>
          <w:rFonts w:ascii="Times New Roman" w:eastAsia="Times New Roman" w:hAnsi="Times New Roman" w:cs="Times New Roman"/>
          <w:bCs/>
          <w:sz w:val="24"/>
          <w:szCs w:val="24"/>
          <w:lang w:eastAsia="ru-RU"/>
        </w:rPr>
      </w:pPr>
    </w:p>
    <w:p w14:paraId="313485D2" w14:textId="77777777" w:rsidR="00D27C66" w:rsidRPr="00B8548D" w:rsidRDefault="00D27C66" w:rsidP="00020BC8">
      <w:pPr>
        <w:spacing w:after="0" w:line="240" w:lineRule="auto"/>
        <w:jc w:val="both"/>
        <w:rPr>
          <w:rFonts w:ascii="Times New Roman" w:eastAsia="Calibri" w:hAnsi="Times New Roman" w:cs="Times New Roman"/>
          <w:bCs/>
          <w:i/>
          <w:iCs/>
          <w:sz w:val="24"/>
          <w:szCs w:val="24"/>
          <w:lang w:eastAsia="ru-RU"/>
        </w:rPr>
      </w:pPr>
      <w:r w:rsidRPr="00B8548D">
        <w:rPr>
          <w:rFonts w:ascii="Times New Roman" w:eastAsia="Calibri" w:hAnsi="Times New Roman" w:cs="Times New Roman"/>
          <w:bCs/>
          <w:i/>
          <w:iCs/>
          <w:sz w:val="24"/>
          <w:szCs w:val="24"/>
          <w:lang w:eastAsia="ru-RU"/>
        </w:rPr>
        <w:t>Форма акта приемки-передачи товара</w:t>
      </w:r>
    </w:p>
    <w:p w14:paraId="46FEA4DA" w14:textId="77777777" w:rsidR="00D27C66" w:rsidRPr="00B8548D" w:rsidRDefault="00D27C66" w:rsidP="00020BC8">
      <w:pPr>
        <w:spacing w:after="0" w:line="240" w:lineRule="auto"/>
        <w:jc w:val="both"/>
        <w:rPr>
          <w:rFonts w:ascii="Times New Roman" w:eastAsia="Calibri" w:hAnsi="Times New Roman" w:cs="Times New Roman"/>
          <w:b/>
          <w:bCs/>
          <w:sz w:val="24"/>
          <w:szCs w:val="24"/>
          <w:lang w:eastAsia="ru-RU"/>
        </w:rPr>
      </w:pPr>
    </w:p>
    <w:p w14:paraId="320717B0" w14:textId="77777777" w:rsidR="00D27C66" w:rsidRPr="00B8548D" w:rsidRDefault="00D27C66" w:rsidP="00020BC8">
      <w:pPr>
        <w:spacing w:after="0" w:line="240" w:lineRule="auto"/>
        <w:jc w:val="center"/>
        <w:rPr>
          <w:rFonts w:ascii="Times New Roman" w:eastAsia="Calibri" w:hAnsi="Times New Roman" w:cs="Times New Roman"/>
          <w:b/>
          <w:bCs/>
          <w:sz w:val="24"/>
          <w:szCs w:val="24"/>
          <w:lang w:eastAsia="ru-RU"/>
        </w:rPr>
      </w:pPr>
      <w:r w:rsidRPr="00B8548D">
        <w:rPr>
          <w:rFonts w:ascii="Times New Roman" w:eastAsia="Calibri" w:hAnsi="Times New Roman" w:cs="Times New Roman"/>
          <w:b/>
          <w:bCs/>
          <w:sz w:val="24"/>
          <w:szCs w:val="24"/>
          <w:lang w:eastAsia="ru-RU"/>
        </w:rPr>
        <w:t>АКТ </w:t>
      </w:r>
      <w:r w:rsidRPr="00B8548D">
        <w:rPr>
          <w:rFonts w:ascii="Times New Roman" w:eastAsia="Calibri" w:hAnsi="Times New Roman" w:cs="Times New Roman"/>
          <w:b/>
          <w:bCs/>
          <w:sz w:val="24"/>
          <w:szCs w:val="24"/>
          <w:lang w:eastAsia="ru-RU"/>
        </w:rPr>
        <w:br/>
        <w:t>приемки-передачи товара</w:t>
      </w:r>
    </w:p>
    <w:p w14:paraId="55248245"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w:t>
      </w:r>
    </w:p>
    <w:p w14:paraId="74A667E8"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xml:space="preserve">г. Москва </w:t>
      </w:r>
      <w:r w:rsidRPr="00B8548D">
        <w:rPr>
          <w:rFonts w:ascii="Times New Roman" w:eastAsia="Calibri" w:hAnsi="Times New Roman" w:cs="Times New Roman"/>
          <w:bCs/>
          <w:sz w:val="24"/>
          <w:szCs w:val="24"/>
          <w:lang w:eastAsia="ru-RU"/>
        </w:rPr>
        <w:tab/>
      </w:r>
      <w:r w:rsidRPr="00B8548D">
        <w:rPr>
          <w:rFonts w:ascii="Times New Roman" w:eastAsia="Calibri" w:hAnsi="Times New Roman" w:cs="Times New Roman"/>
          <w:bCs/>
          <w:sz w:val="24"/>
          <w:szCs w:val="24"/>
          <w:lang w:eastAsia="ru-RU"/>
        </w:rPr>
        <w:tab/>
      </w:r>
      <w:r w:rsidRPr="00B8548D">
        <w:rPr>
          <w:rFonts w:ascii="Times New Roman" w:eastAsia="Calibri" w:hAnsi="Times New Roman" w:cs="Times New Roman"/>
          <w:bCs/>
          <w:sz w:val="24"/>
          <w:szCs w:val="24"/>
          <w:lang w:eastAsia="ru-RU"/>
        </w:rPr>
        <w:tab/>
      </w:r>
      <w:r w:rsidRPr="00B8548D">
        <w:rPr>
          <w:rFonts w:ascii="Times New Roman" w:eastAsia="Calibri" w:hAnsi="Times New Roman" w:cs="Times New Roman"/>
          <w:bCs/>
          <w:sz w:val="24"/>
          <w:szCs w:val="24"/>
          <w:lang w:eastAsia="ru-RU"/>
        </w:rPr>
        <w:tab/>
      </w:r>
      <w:r w:rsidRPr="00B8548D">
        <w:rPr>
          <w:rFonts w:ascii="Times New Roman" w:eastAsia="Calibri" w:hAnsi="Times New Roman" w:cs="Times New Roman"/>
          <w:bCs/>
          <w:sz w:val="24"/>
          <w:szCs w:val="24"/>
          <w:lang w:eastAsia="ru-RU"/>
        </w:rPr>
        <w:tab/>
      </w:r>
      <w:r w:rsidRPr="00B8548D">
        <w:rPr>
          <w:rFonts w:ascii="Times New Roman" w:eastAsia="Calibri" w:hAnsi="Times New Roman" w:cs="Times New Roman"/>
          <w:bCs/>
          <w:sz w:val="24"/>
          <w:szCs w:val="24"/>
          <w:lang w:eastAsia="ru-RU"/>
        </w:rPr>
        <w:tab/>
      </w:r>
      <w:r w:rsidRPr="00B8548D">
        <w:rPr>
          <w:rFonts w:ascii="Times New Roman" w:eastAsia="Calibri" w:hAnsi="Times New Roman" w:cs="Times New Roman"/>
          <w:bCs/>
          <w:sz w:val="24"/>
          <w:szCs w:val="24"/>
          <w:lang w:eastAsia="ru-RU"/>
        </w:rPr>
        <w:tab/>
      </w:r>
      <w:r w:rsidRPr="00B8548D">
        <w:rPr>
          <w:rFonts w:ascii="Times New Roman" w:eastAsia="Calibri" w:hAnsi="Times New Roman" w:cs="Times New Roman"/>
          <w:bCs/>
          <w:sz w:val="24"/>
          <w:szCs w:val="24"/>
          <w:lang w:eastAsia="ru-RU"/>
        </w:rPr>
        <w:tab/>
        <w:t xml:space="preserve">    </w:t>
      </w:r>
      <w:proofErr w:type="gramStart"/>
      <w:r w:rsidRPr="00B8548D">
        <w:rPr>
          <w:rFonts w:ascii="Times New Roman" w:eastAsia="Calibri" w:hAnsi="Times New Roman" w:cs="Times New Roman"/>
          <w:bCs/>
          <w:sz w:val="24"/>
          <w:szCs w:val="24"/>
          <w:lang w:eastAsia="ru-RU"/>
        </w:rPr>
        <w:t xml:space="preserve">   «</w:t>
      </w:r>
      <w:proofErr w:type="gramEnd"/>
      <w:r w:rsidRPr="00B8548D">
        <w:rPr>
          <w:rFonts w:ascii="Times New Roman" w:eastAsia="Calibri" w:hAnsi="Times New Roman" w:cs="Times New Roman"/>
          <w:bCs/>
          <w:sz w:val="24"/>
          <w:szCs w:val="24"/>
          <w:lang w:eastAsia="ru-RU"/>
        </w:rPr>
        <w:t xml:space="preserve">____» ________20___ г. </w:t>
      </w:r>
    </w:p>
    <w:p w14:paraId="2EED1D21"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Автономная некоммерческая организация «</w:t>
      </w:r>
      <w:proofErr w:type="spellStart"/>
      <w:r w:rsidRPr="00B8548D">
        <w:rPr>
          <w:rFonts w:ascii="Times New Roman" w:eastAsia="Calibri" w:hAnsi="Times New Roman" w:cs="Times New Roman"/>
          <w:bCs/>
          <w:sz w:val="24"/>
          <w:szCs w:val="24"/>
          <w:lang w:eastAsia="ru-RU"/>
        </w:rPr>
        <w:t>Кинопарк</w:t>
      </w:r>
      <w:proofErr w:type="spellEnd"/>
      <w:r w:rsidRPr="00B8548D">
        <w:rPr>
          <w:rFonts w:ascii="Times New Roman" w:eastAsia="Calibri" w:hAnsi="Times New Roman" w:cs="Times New Roman"/>
          <w:bCs/>
          <w:sz w:val="24"/>
          <w:szCs w:val="24"/>
          <w:lang w:eastAsia="ru-RU"/>
        </w:rPr>
        <w:t>» (АНО «</w:t>
      </w:r>
      <w:proofErr w:type="spellStart"/>
      <w:r w:rsidRPr="00B8548D">
        <w:rPr>
          <w:rFonts w:ascii="Times New Roman" w:eastAsia="Calibri" w:hAnsi="Times New Roman" w:cs="Times New Roman"/>
          <w:bCs/>
          <w:sz w:val="24"/>
          <w:szCs w:val="24"/>
          <w:lang w:eastAsia="ru-RU"/>
        </w:rPr>
        <w:t>Кинопарк</w:t>
      </w:r>
      <w:proofErr w:type="spellEnd"/>
      <w:r w:rsidRPr="00B8548D">
        <w:rPr>
          <w:rFonts w:ascii="Times New Roman" w:eastAsia="Calibri" w:hAnsi="Times New Roman" w:cs="Times New Roman"/>
          <w:bCs/>
          <w:sz w:val="24"/>
          <w:szCs w:val="24"/>
          <w:lang w:eastAsia="ru-RU"/>
        </w:rPr>
        <w:t>»),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5983398D"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1A43C9C4"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51"/>
        <w:gridCol w:w="1465"/>
        <w:gridCol w:w="2585"/>
        <w:gridCol w:w="3304"/>
      </w:tblGrid>
      <w:tr w:rsidR="00D27C66" w:rsidRPr="00B8548D" w14:paraId="1F3558BB" w14:textId="77777777" w:rsidTr="00D63AF9">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5A01B20"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A3D79EF"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roofErr w:type="spellStart"/>
            <w:r w:rsidRPr="00B8548D">
              <w:rPr>
                <w:rFonts w:ascii="Times New Roman" w:eastAsia="Calibri" w:hAnsi="Times New Roman" w:cs="Times New Roman"/>
                <w:bCs/>
                <w:sz w:val="24"/>
                <w:szCs w:val="24"/>
                <w:lang w:eastAsia="ru-RU"/>
              </w:rPr>
              <w:t>Ед.изм</w:t>
            </w:r>
            <w:proofErr w:type="spellEnd"/>
            <w:r w:rsidRPr="00B8548D">
              <w:rPr>
                <w:rFonts w:ascii="Times New Roman" w:eastAsia="Calibri" w:hAnsi="Times New Roman" w:cs="Times New Roman"/>
                <w:bCs/>
                <w:sz w:val="24"/>
                <w:szCs w:val="24"/>
                <w:lang w:eastAsia="ru-RU"/>
              </w:rPr>
              <w:t>.</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37BA177"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8EE0B54"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Качество</w:t>
            </w:r>
          </w:p>
        </w:tc>
      </w:tr>
      <w:tr w:rsidR="00D27C66" w:rsidRPr="00B8548D" w14:paraId="61D1F281" w14:textId="77777777" w:rsidTr="00D63AF9">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C99AEC9"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ED33F59"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931E324"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9E3C38D"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w:t>
            </w:r>
          </w:p>
        </w:tc>
      </w:tr>
      <w:tr w:rsidR="00D27C66" w:rsidRPr="00B8548D" w14:paraId="4EB6584E" w14:textId="77777777" w:rsidTr="00D63AF9">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E51297C"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AB16619"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2A67DB6"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8318489"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tc>
      </w:tr>
    </w:tbl>
    <w:p w14:paraId="44668EB0"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83"/>
        <w:gridCol w:w="1437"/>
        <w:gridCol w:w="2588"/>
        <w:gridCol w:w="3297"/>
      </w:tblGrid>
      <w:tr w:rsidR="00D27C66" w:rsidRPr="00B8548D" w14:paraId="1A272A0B" w14:textId="77777777" w:rsidTr="00D63AF9">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D7CD46C"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8EE0EF3"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roofErr w:type="spellStart"/>
            <w:r w:rsidRPr="00B8548D">
              <w:rPr>
                <w:rFonts w:ascii="Times New Roman" w:eastAsia="Calibri" w:hAnsi="Times New Roman" w:cs="Times New Roman"/>
                <w:bCs/>
                <w:sz w:val="24"/>
                <w:szCs w:val="24"/>
                <w:lang w:eastAsia="ru-RU"/>
              </w:rPr>
              <w:t>Ед.изм</w:t>
            </w:r>
            <w:proofErr w:type="spellEnd"/>
            <w:r w:rsidRPr="00B8548D">
              <w:rPr>
                <w:rFonts w:ascii="Times New Roman" w:eastAsia="Calibri" w:hAnsi="Times New Roman" w:cs="Times New Roman"/>
                <w:bCs/>
                <w:sz w:val="24"/>
                <w:szCs w:val="24"/>
                <w:lang w:eastAsia="ru-RU"/>
              </w:rPr>
              <w:t>.</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FC04057"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D712F10"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Качество</w:t>
            </w:r>
          </w:p>
        </w:tc>
      </w:tr>
      <w:tr w:rsidR="00D27C66" w:rsidRPr="00B8548D" w14:paraId="2EBCE036" w14:textId="77777777" w:rsidTr="00D63AF9">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B84A86F"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B3E8C41"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997830B"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48ADFEA"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tc>
      </w:tr>
      <w:tr w:rsidR="00D27C66" w:rsidRPr="00B8548D" w14:paraId="2AB9F1EE" w14:textId="77777777" w:rsidTr="00D63AF9">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EF2470B"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F9C3927"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74963F0"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58BAEB4"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w:t>
            </w:r>
          </w:p>
        </w:tc>
      </w:tr>
    </w:tbl>
    <w:p w14:paraId="3A82F654" w14:textId="1372C5C4"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p w14:paraId="4D30B734"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60F112B1"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1B66F11C"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6. Срок поставки товара по Договору «___» _______ 20__ г. - «___» _______ 20__ г.</w:t>
      </w:r>
    </w:p>
    <w:p w14:paraId="573C8CB9"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Фактический срок поставки товара «___» _______ 20__ г.</w:t>
      </w:r>
    </w:p>
    <w:p w14:paraId="48EF6EF9"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xml:space="preserve">7. </w:t>
      </w:r>
      <w:r w:rsidRPr="00B8548D">
        <w:rPr>
          <w:rFonts w:ascii="Times New Roman" w:eastAsia="Calibri" w:hAnsi="Times New Roman" w:cs="Times New Roman"/>
          <w:bCs/>
          <w:i/>
          <w:iCs/>
          <w:sz w:val="24"/>
          <w:szCs w:val="24"/>
          <w:lang w:eastAsia="ru-RU"/>
        </w:rPr>
        <w:t>Вариант 1.</w:t>
      </w:r>
      <w:r w:rsidRPr="00B8548D">
        <w:rPr>
          <w:rFonts w:ascii="Times New Roman" w:eastAsia="Calibri" w:hAnsi="Times New Roman" w:cs="Times New Roman"/>
          <w:bCs/>
          <w:sz w:val="24"/>
          <w:szCs w:val="24"/>
          <w:lang w:eastAsia="ru-RU"/>
        </w:rPr>
        <w:t xml:space="preserve"> Договором предусмотрена оплата поставленного товара в сумме ____________(________) рублей ____ копеек, в том числе НДС __% ____________(________) рублей ____ копеек.</w:t>
      </w:r>
    </w:p>
    <w:p w14:paraId="2481112A"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i/>
          <w:iCs/>
          <w:sz w:val="24"/>
          <w:szCs w:val="24"/>
          <w:lang w:eastAsia="ru-RU"/>
        </w:rPr>
        <w:t xml:space="preserve">Вариант 2. </w:t>
      </w:r>
      <w:r w:rsidRPr="00B8548D">
        <w:rPr>
          <w:rFonts w:ascii="Times New Roman" w:eastAsia="Calibri" w:hAnsi="Times New Roman" w:cs="Times New Roman"/>
          <w:bCs/>
          <w:sz w:val="24"/>
          <w:szCs w:val="24"/>
          <w:lang w:eastAsia="ru-RU"/>
        </w:rPr>
        <w:t>Договором предусмотрена оплата поставленного товара в сумме ___________</w:t>
      </w:r>
      <w:proofErr w:type="gramStart"/>
      <w:r w:rsidRPr="00B8548D">
        <w:rPr>
          <w:rFonts w:ascii="Times New Roman" w:eastAsia="Calibri" w:hAnsi="Times New Roman" w:cs="Times New Roman"/>
          <w:bCs/>
          <w:sz w:val="24"/>
          <w:szCs w:val="24"/>
          <w:lang w:eastAsia="ru-RU"/>
        </w:rPr>
        <w:t>_(</w:t>
      </w:r>
      <w:proofErr w:type="gramEnd"/>
      <w:r w:rsidRPr="00B8548D">
        <w:rPr>
          <w:rFonts w:ascii="Times New Roman" w:eastAsia="Calibri" w:hAnsi="Times New Roman" w:cs="Times New Roman"/>
          <w:bCs/>
          <w:sz w:val="24"/>
          <w:szCs w:val="24"/>
          <w:lang w:eastAsia="ru-RU"/>
        </w:rPr>
        <w:t xml:space="preserve">________) рублей ____ копеек, без НДС, в связи с ________________. </w:t>
      </w:r>
    </w:p>
    <w:p w14:paraId="067C2F69" w14:textId="2969A2E3"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xml:space="preserve">Поставщику назначен штраф в соответствии с </w:t>
      </w:r>
      <w:proofErr w:type="spellStart"/>
      <w:r w:rsidRPr="00B8548D">
        <w:rPr>
          <w:rFonts w:ascii="Times New Roman" w:eastAsia="Calibri" w:hAnsi="Times New Roman" w:cs="Times New Roman"/>
          <w:bCs/>
          <w:sz w:val="24"/>
          <w:szCs w:val="24"/>
          <w:lang w:eastAsia="ru-RU"/>
        </w:rPr>
        <w:t>п._Договора</w:t>
      </w:r>
      <w:proofErr w:type="spellEnd"/>
      <w:r w:rsidRPr="00B8548D">
        <w:rPr>
          <w:rFonts w:ascii="Times New Roman" w:eastAsia="Calibri" w:hAnsi="Times New Roman" w:cs="Times New Roman"/>
          <w:bCs/>
          <w:sz w:val="24"/>
          <w:szCs w:val="24"/>
          <w:lang w:eastAsia="ru-RU"/>
        </w:rPr>
        <w:t> в сумме ______</w:t>
      </w:r>
      <w:proofErr w:type="gramStart"/>
      <w:r w:rsidRPr="00B8548D">
        <w:rPr>
          <w:rFonts w:ascii="Times New Roman" w:eastAsia="Calibri" w:hAnsi="Times New Roman" w:cs="Times New Roman"/>
          <w:bCs/>
          <w:sz w:val="24"/>
          <w:szCs w:val="24"/>
          <w:lang w:eastAsia="ru-RU"/>
        </w:rPr>
        <w:t>_(</w:t>
      </w:r>
      <w:proofErr w:type="gramEnd"/>
      <w:r w:rsidRPr="00B8548D">
        <w:rPr>
          <w:rFonts w:ascii="Times New Roman" w:eastAsia="Calibri" w:hAnsi="Times New Roman" w:cs="Times New Roman"/>
          <w:bCs/>
          <w:sz w:val="24"/>
          <w:szCs w:val="24"/>
          <w:lang w:eastAsia="ru-RU"/>
        </w:rPr>
        <w:t xml:space="preserve">______) рублей ____ копеек. </w:t>
      </w:r>
    </w:p>
    <w:p w14:paraId="653376A1"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w:t>
      </w:r>
      <w:proofErr w:type="gramStart"/>
      <w:r w:rsidRPr="00B8548D">
        <w:rPr>
          <w:rFonts w:ascii="Times New Roman" w:eastAsia="Calibri" w:hAnsi="Times New Roman" w:cs="Times New Roman"/>
          <w:bCs/>
          <w:sz w:val="24"/>
          <w:szCs w:val="24"/>
          <w:lang w:eastAsia="ru-RU"/>
        </w:rPr>
        <w:t>_(</w:t>
      </w:r>
      <w:proofErr w:type="gramEnd"/>
      <w:r w:rsidRPr="00B8548D">
        <w:rPr>
          <w:rFonts w:ascii="Times New Roman" w:eastAsia="Calibri" w:hAnsi="Times New Roman" w:cs="Times New Roman"/>
          <w:bCs/>
          <w:sz w:val="24"/>
          <w:szCs w:val="24"/>
          <w:lang w:eastAsia="ru-RU"/>
        </w:rPr>
        <w:t>______) рублей ____ копеек.</w:t>
      </w:r>
    </w:p>
    <w:p w14:paraId="025AF421"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xml:space="preserve">8.1. </w:t>
      </w:r>
      <w:r w:rsidRPr="00B8548D">
        <w:rPr>
          <w:rFonts w:ascii="Times New Roman" w:eastAsia="Calibri" w:hAnsi="Times New Roman" w:cs="Times New Roman"/>
          <w:bCs/>
          <w:i/>
          <w:iCs/>
          <w:sz w:val="24"/>
          <w:szCs w:val="24"/>
          <w:lang w:eastAsia="ru-RU"/>
        </w:rPr>
        <w:t>Вариант 1.</w:t>
      </w:r>
      <w:r w:rsidRPr="00B8548D">
        <w:rPr>
          <w:rFonts w:ascii="Times New Roman" w:eastAsia="Calibri" w:hAnsi="Times New Roman" w:cs="Times New Roman"/>
          <w:bCs/>
          <w:sz w:val="24"/>
          <w:szCs w:val="24"/>
          <w:lang w:eastAsia="ru-RU"/>
        </w:rPr>
        <w:t xml:space="preserve"> Поставщику выплачен аванс в размере ___________</w:t>
      </w:r>
      <w:proofErr w:type="gramStart"/>
      <w:r w:rsidRPr="00B8548D">
        <w:rPr>
          <w:rFonts w:ascii="Times New Roman" w:eastAsia="Calibri" w:hAnsi="Times New Roman" w:cs="Times New Roman"/>
          <w:bCs/>
          <w:sz w:val="24"/>
          <w:szCs w:val="24"/>
          <w:lang w:eastAsia="ru-RU"/>
        </w:rPr>
        <w:t>_(</w:t>
      </w:r>
      <w:proofErr w:type="gramEnd"/>
      <w:r w:rsidRPr="00B8548D">
        <w:rPr>
          <w:rFonts w:ascii="Times New Roman" w:eastAsia="Calibri" w:hAnsi="Times New Roman" w:cs="Times New Roman"/>
          <w:bCs/>
          <w:sz w:val="24"/>
          <w:szCs w:val="24"/>
          <w:lang w:eastAsia="ru-RU"/>
        </w:rPr>
        <w:t>________) рублей ____ копеек, в том числе НДС (__%).</w:t>
      </w:r>
    </w:p>
    <w:p w14:paraId="76545034"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i/>
          <w:iCs/>
          <w:sz w:val="24"/>
          <w:szCs w:val="24"/>
          <w:lang w:eastAsia="ru-RU"/>
        </w:rPr>
        <w:t>Вариант 2.</w:t>
      </w:r>
      <w:r w:rsidRPr="00B8548D">
        <w:rPr>
          <w:rFonts w:ascii="Times New Roman" w:eastAsia="Calibri" w:hAnsi="Times New Roman" w:cs="Times New Roman"/>
          <w:bCs/>
          <w:sz w:val="24"/>
          <w:szCs w:val="24"/>
          <w:lang w:eastAsia="ru-RU"/>
        </w:rPr>
        <w:t xml:space="preserve"> Поставщику выплачен аванс в размере ___________</w:t>
      </w:r>
      <w:proofErr w:type="gramStart"/>
      <w:r w:rsidRPr="00B8548D">
        <w:rPr>
          <w:rFonts w:ascii="Times New Roman" w:eastAsia="Calibri" w:hAnsi="Times New Roman" w:cs="Times New Roman"/>
          <w:bCs/>
          <w:sz w:val="24"/>
          <w:szCs w:val="24"/>
          <w:lang w:eastAsia="ru-RU"/>
        </w:rPr>
        <w:t>_(</w:t>
      </w:r>
      <w:proofErr w:type="gramEnd"/>
      <w:r w:rsidRPr="00B8548D">
        <w:rPr>
          <w:rFonts w:ascii="Times New Roman" w:eastAsia="Calibri" w:hAnsi="Times New Roman" w:cs="Times New Roman"/>
          <w:bCs/>
          <w:sz w:val="24"/>
          <w:szCs w:val="24"/>
          <w:lang w:eastAsia="ru-RU"/>
        </w:rPr>
        <w:t>________) рублей ____ копеек, без НДС, в связи ________________.</w:t>
      </w:r>
    </w:p>
    <w:p w14:paraId="1B95E045"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 xml:space="preserve">8.2 </w:t>
      </w:r>
      <w:r w:rsidRPr="00B8548D">
        <w:rPr>
          <w:rFonts w:ascii="Times New Roman" w:eastAsia="Calibri" w:hAnsi="Times New Roman" w:cs="Times New Roman"/>
          <w:bCs/>
          <w:i/>
          <w:iCs/>
          <w:sz w:val="24"/>
          <w:szCs w:val="24"/>
          <w:lang w:eastAsia="ru-RU"/>
        </w:rPr>
        <w:t>Вариант 1.</w:t>
      </w:r>
      <w:r w:rsidRPr="00B8548D">
        <w:rPr>
          <w:rFonts w:ascii="Times New Roman" w:eastAsia="Calibri" w:hAnsi="Times New Roman" w:cs="Times New Roman"/>
          <w:bCs/>
          <w:sz w:val="24"/>
          <w:szCs w:val="24"/>
          <w:lang w:eastAsia="ru-RU"/>
        </w:rPr>
        <w:t xml:space="preserve"> Сумма, подлежащая уплате Поставщику: ___________</w:t>
      </w:r>
      <w:proofErr w:type="gramStart"/>
      <w:r w:rsidRPr="00B8548D">
        <w:rPr>
          <w:rFonts w:ascii="Times New Roman" w:eastAsia="Calibri" w:hAnsi="Times New Roman" w:cs="Times New Roman"/>
          <w:bCs/>
          <w:sz w:val="24"/>
          <w:szCs w:val="24"/>
          <w:lang w:eastAsia="ru-RU"/>
        </w:rPr>
        <w:t>_(</w:t>
      </w:r>
      <w:proofErr w:type="gramEnd"/>
      <w:r w:rsidRPr="00B8548D">
        <w:rPr>
          <w:rFonts w:ascii="Times New Roman" w:eastAsia="Calibri" w:hAnsi="Times New Roman" w:cs="Times New Roman"/>
          <w:bCs/>
          <w:sz w:val="24"/>
          <w:szCs w:val="24"/>
          <w:lang w:eastAsia="ru-RU"/>
        </w:rPr>
        <w:t>________) рублей ____ копеек, в том числе НДС (__%).</w:t>
      </w:r>
    </w:p>
    <w:p w14:paraId="5FC9678B"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i/>
          <w:iCs/>
          <w:sz w:val="24"/>
          <w:szCs w:val="24"/>
          <w:lang w:eastAsia="ru-RU"/>
        </w:rPr>
        <w:t xml:space="preserve">Вариант 2. </w:t>
      </w:r>
      <w:r w:rsidRPr="00B8548D">
        <w:rPr>
          <w:rFonts w:ascii="Times New Roman" w:eastAsia="Calibri" w:hAnsi="Times New Roman" w:cs="Times New Roman"/>
          <w:bCs/>
          <w:sz w:val="24"/>
          <w:szCs w:val="24"/>
          <w:lang w:eastAsia="ru-RU"/>
        </w:rPr>
        <w:t>Сумма, подлежащая уплате Поставщику: ___________</w:t>
      </w:r>
      <w:proofErr w:type="gramStart"/>
      <w:r w:rsidRPr="00B8548D">
        <w:rPr>
          <w:rFonts w:ascii="Times New Roman" w:eastAsia="Calibri" w:hAnsi="Times New Roman" w:cs="Times New Roman"/>
          <w:bCs/>
          <w:sz w:val="24"/>
          <w:szCs w:val="24"/>
          <w:lang w:eastAsia="ru-RU"/>
        </w:rPr>
        <w:t>_(</w:t>
      </w:r>
      <w:proofErr w:type="gramEnd"/>
      <w:r w:rsidRPr="00B8548D">
        <w:rPr>
          <w:rFonts w:ascii="Times New Roman" w:eastAsia="Calibri" w:hAnsi="Times New Roman" w:cs="Times New Roman"/>
          <w:bCs/>
          <w:sz w:val="24"/>
          <w:szCs w:val="24"/>
          <w:lang w:eastAsia="ru-RU"/>
        </w:rPr>
        <w:t xml:space="preserve">________) рублей ____ копеек, без НДС, в связи ________________. </w:t>
      </w:r>
    </w:p>
    <w:p w14:paraId="4C962D57"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lastRenderedPageBreak/>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tbl>
      <w:tblPr>
        <w:tblW w:w="9900" w:type="dxa"/>
        <w:tblLayout w:type="fixed"/>
        <w:tblLook w:val="0400" w:firstRow="0" w:lastRow="0" w:firstColumn="0" w:lastColumn="0" w:noHBand="0" w:noVBand="1"/>
      </w:tblPr>
      <w:tblGrid>
        <w:gridCol w:w="4950"/>
        <w:gridCol w:w="4950"/>
      </w:tblGrid>
      <w:tr w:rsidR="00D27C66" w:rsidRPr="00B8548D" w14:paraId="5D434517" w14:textId="77777777" w:rsidTr="00D27C66">
        <w:tc>
          <w:tcPr>
            <w:tcW w:w="4950" w:type="dxa"/>
            <w:shd w:val="clear" w:color="auto" w:fill="FFFFFF"/>
            <w:tcMar>
              <w:top w:w="0" w:type="dxa"/>
              <w:left w:w="45" w:type="dxa"/>
              <w:bottom w:w="0" w:type="dxa"/>
              <w:right w:w="45" w:type="dxa"/>
            </w:tcMar>
          </w:tcPr>
          <w:p w14:paraId="38564763" w14:textId="77777777" w:rsidR="00D27C66" w:rsidRPr="00B8548D" w:rsidRDefault="00D27C66" w:rsidP="00020BC8">
            <w:pPr>
              <w:spacing w:after="0" w:line="240" w:lineRule="auto"/>
              <w:jc w:val="both"/>
              <w:rPr>
                <w:rFonts w:ascii="Times New Roman" w:eastAsia="Calibri" w:hAnsi="Times New Roman" w:cs="Times New Roman"/>
                <w:b/>
                <w:bCs/>
                <w:sz w:val="24"/>
                <w:szCs w:val="24"/>
                <w:lang w:eastAsia="ru-RU"/>
              </w:rPr>
            </w:pPr>
            <w:bookmarkStart w:id="32" w:name="_Hlk206076127"/>
          </w:p>
          <w:p w14:paraId="60FD6034" w14:textId="77777777" w:rsidR="00D27C66" w:rsidRPr="00B8548D" w:rsidRDefault="00D27C66" w:rsidP="00020BC8">
            <w:pPr>
              <w:spacing w:after="0" w:line="240" w:lineRule="auto"/>
              <w:jc w:val="both"/>
              <w:rPr>
                <w:rFonts w:ascii="Times New Roman" w:eastAsia="Calibri" w:hAnsi="Times New Roman" w:cs="Times New Roman"/>
                <w:bCs/>
                <w:i/>
                <w:sz w:val="24"/>
                <w:szCs w:val="24"/>
                <w:lang w:eastAsia="ru-RU"/>
              </w:rPr>
            </w:pPr>
            <w:r w:rsidRPr="00B8548D">
              <w:rPr>
                <w:rFonts w:ascii="Times New Roman" w:eastAsia="Calibri" w:hAnsi="Times New Roman" w:cs="Times New Roman"/>
                <w:bCs/>
                <w:i/>
                <w:sz w:val="24"/>
                <w:szCs w:val="24"/>
                <w:lang w:eastAsia="ru-RU"/>
              </w:rPr>
              <w:t>Должность подписанта</w:t>
            </w:r>
          </w:p>
          <w:p w14:paraId="7360906A"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p w14:paraId="5A91376E"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p w14:paraId="100859CB" w14:textId="77777777" w:rsidR="00D27C66" w:rsidRPr="00B8548D" w:rsidRDefault="00D27C66" w:rsidP="00020BC8">
            <w:pPr>
              <w:spacing w:after="0" w:line="240" w:lineRule="auto"/>
              <w:jc w:val="both"/>
              <w:rPr>
                <w:rFonts w:ascii="Times New Roman" w:eastAsia="Calibri" w:hAnsi="Times New Roman" w:cs="Times New Roman"/>
                <w:b/>
                <w:bCs/>
                <w:sz w:val="24"/>
                <w:szCs w:val="24"/>
                <w:lang w:eastAsia="ru-RU"/>
              </w:rPr>
            </w:pPr>
            <w:r w:rsidRPr="00B8548D">
              <w:rPr>
                <w:rFonts w:ascii="Times New Roman" w:eastAsia="Calibri" w:hAnsi="Times New Roman" w:cs="Times New Roman"/>
                <w:bCs/>
                <w:sz w:val="24"/>
                <w:szCs w:val="24"/>
                <w:lang w:eastAsia="ru-RU"/>
              </w:rPr>
              <w:t xml:space="preserve">_________________/______________ / </w:t>
            </w:r>
          </w:p>
          <w:p w14:paraId="2B698AA1"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0AF7F9B7" w14:textId="77777777" w:rsidR="00D27C66" w:rsidRPr="00B8548D" w:rsidRDefault="00D27C66" w:rsidP="00020BC8">
            <w:pPr>
              <w:spacing w:after="0" w:line="240" w:lineRule="auto"/>
              <w:jc w:val="both"/>
              <w:rPr>
                <w:rFonts w:ascii="Times New Roman" w:eastAsia="Calibri" w:hAnsi="Times New Roman" w:cs="Times New Roman"/>
                <w:b/>
                <w:bCs/>
                <w:sz w:val="24"/>
                <w:szCs w:val="24"/>
                <w:lang w:eastAsia="ru-RU"/>
              </w:rPr>
            </w:pPr>
          </w:p>
          <w:p w14:paraId="66338FEF"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i/>
                <w:sz w:val="24"/>
                <w:szCs w:val="24"/>
                <w:lang w:eastAsia="ru-RU"/>
              </w:rPr>
              <w:t>Должность подписанта</w:t>
            </w:r>
            <w:r w:rsidRPr="00B8548D">
              <w:rPr>
                <w:rFonts w:ascii="Times New Roman" w:eastAsia="Calibri" w:hAnsi="Times New Roman" w:cs="Times New Roman"/>
                <w:bCs/>
                <w:sz w:val="24"/>
                <w:szCs w:val="24"/>
                <w:lang w:eastAsia="ru-RU"/>
              </w:rPr>
              <w:t xml:space="preserve"> </w:t>
            </w:r>
          </w:p>
          <w:p w14:paraId="6325B557"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p w14:paraId="38AAAB90"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p w14:paraId="06848ECE" w14:textId="77777777" w:rsidR="00D27C66" w:rsidRPr="00B8548D" w:rsidRDefault="00D27C66" w:rsidP="00020BC8">
            <w:pPr>
              <w:spacing w:after="0" w:line="240" w:lineRule="auto"/>
              <w:jc w:val="both"/>
              <w:rPr>
                <w:rFonts w:ascii="Times New Roman" w:eastAsia="Calibri" w:hAnsi="Times New Roman" w:cs="Times New Roman"/>
                <w:b/>
                <w:bCs/>
                <w:sz w:val="24"/>
                <w:szCs w:val="24"/>
                <w:lang w:eastAsia="ru-RU"/>
              </w:rPr>
            </w:pPr>
            <w:r w:rsidRPr="00B8548D">
              <w:rPr>
                <w:rFonts w:ascii="Times New Roman" w:eastAsia="Calibri" w:hAnsi="Times New Roman" w:cs="Times New Roman"/>
                <w:bCs/>
                <w:sz w:val="24"/>
                <w:szCs w:val="24"/>
                <w:lang w:eastAsia="ru-RU"/>
              </w:rPr>
              <w:t xml:space="preserve">_________________/______________ / </w:t>
            </w:r>
          </w:p>
          <w:p w14:paraId="26671FFF"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r w:rsidRPr="00B8548D">
              <w:rPr>
                <w:rFonts w:ascii="Times New Roman" w:eastAsia="Calibri" w:hAnsi="Times New Roman" w:cs="Times New Roman"/>
                <w:bCs/>
                <w:sz w:val="24"/>
                <w:szCs w:val="24"/>
                <w:lang w:eastAsia="ru-RU"/>
              </w:rPr>
              <w:t>М.П.</w:t>
            </w:r>
          </w:p>
        </w:tc>
      </w:tr>
      <w:bookmarkEnd w:id="32"/>
    </w:tbl>
    <w:p w14:paraId="78BE59D2"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p w14:paraId="3988BEA8"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p w14:paraId="4E070620" w14:textId="77777777" w:rsidR="00D27C66" w:rsidRPr="00B8548D" w:rsidRDefault="00D27C66" w:rsidP="00020BC8">
      <w:pPr>
        <w:spacing w:after="0" w:line="240" w:lineRule="auto"/>
        <w:jc w:val="both"/>
        <w:rPr>
          <w:rFonts w:ascii="Times New Roman" w:eastAsia="Calibri" w:hAnsi="Times New Roman" w:cs="Times New Roman"/>
          <w:b/>
          <w:bCs/>
          <w:sz w:val="24"/>
          <w:szCs w:val="24"/>
          <w:lang w:eastAsia="ru-RU"/>
        </w:rPr>
      </w:pPr>
      <w:bookmarkStart w:id="33" w:name="_Hlk206075680"/>
      <w:r w:rsidRPr="00B8548D">
        <w:rPr>
          <w:rFonts w:ascii="Times New Roman" w:eastAsia="Calibri" w:hAnsi="Times New Roman" w:cs="Times New Roman"/>
          <w:b/>
          <w:bCs/>
          <w:sz w:val="24"/>
          <w:szCs w:val="24"/>
          <w:lang w:eastAsia="ru-RU"/>
        </w:rPr>
        <w:t>Форму акта согласовываем:</w:t>
      </w:r>
    </w:p>
    <w:tbl>
      <w:tblPr>
        <w:tblW w:w="10725" w:type="dxa"/>
        <w:tblLayout w:type="fixed"/>
        <w:tblLook w:val="0400" w:firstRow="0" w:lastRow="0" w:firstColumn="0" w:lastColumn="0" w:noHBand="0" w:noVBand="1"/>
      </w:tblPr>
      <w:tblGrid>
        <w:gridCol w:w="10615"/>
        <w:gridCol w:w="110"/>
      </w:tblGrid>
      <w:tr w:rsidR="00D27C66" w:rsidRPr="00B8548D" w14:paraId="09F239C5" w14:textId="77777777" w:rsidTr="00D27C66">
        <w:tc>
          <w:tcPr>
            <w:tcW w:w="10621" w:type="dxa"/>
            <w:shd w:val="clear" w:color="auto" w:fill="FFFFFF"/>
            <w:tcMar>
              <w:top w:w="0" w:type="dxa"/>
              <w:left w:w="45" w:type="dxa"/>
              <w:bottom w:w="0" w:type="dxa"/>
              <w:right w:w="45" w:type="dxa"/>
            </w:tcMar>
          </w:tcPr>
          <w:p w14:paraId="31ACCA99"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tc>
        <w:tc>
          <w:tcPr>
            <w:tcW w:w="110" w:type="dxa"/>
            <w:shd w:val="clear" w:color="auto" w:fill="FFFFFF"/>
            <w:tcMar>
              <w:top w:w="0" w:type="dxa"/>
              <w:left w:w="45" w:type="dxa"/>
              <w:bottom w:w="0" w:type="dxa"/>
              <w:right w:w="45" w:type="dxa"/>
            </w:tcMar>
          </w:tcPr>
          <w:p w14:paraId="4CE50B60"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tc>
      </w:tr>
    </w:tbl>
    <w:p w14:paraId="0F3B00A9" w14:textId="77777777" w:rsidR="00D27C66" w:rsidRPr="00B8548D" w:rsidRDefault="00D27C66" w:rsidP="00020BC8">
      <w:pPr>
        <w:spacing w:after="0" w:line="240" w:lineRule="auto"/>
        <w:jc w:val="both"/>
        <w:rPr>
          <w:rFonts w:ascii="Times New Roman" w:eastAsia="Calibri" w:hAnsi="Times New Roman" w:cs="Times New Roman"/>
          <w:bCs/>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960"/>
        <w:gridCol w:w="4961"/>
      </w:tblGrid>
      <w:tr w:rsidR="007051A2" w:rsidRPr="00B8548D" w14:paraId="6206725D" w14:textId="77777777" w:rsidTr="00851A44">
        <w:trPr>
          <w:jc w:val="center"/>
        </w:trPr>
        <w:tc>
          <w:tcPr>
            <w:tcW w:w="2500" w:type="pct"/>
            <w:tcMar>
              <w:top w:w="0" w:type="dxa"/>
              <w:left w:w="45" w:type="dxa"/>
              <w:bottom w:w="0" w:type="dxa"/>
              <w:right w:w="45" w:type="dxa"/>
            </w:tcMar>
          </w:tcPr>
          <w:p w14:paraId="0C62A55D" w14:textId="7F8047FB" w:rsidR="007051A2" w:rsidRPr="00B8548D" w:rsidRDefault="007051A2" w:rsidP="00020BC8">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Заказчик</w:t>
            </w:r>
            <w:r w:rsidR="00A30AE6" w:rsidRPr="00B8548D">
              <w:rPr>
                <w:rFonts w:ascii="Times New Roman" w:eastAsia="Times New Roman" w:hAnsi="Times New Roman" w:cs="Times New Roman"/>
                <w:b/>
                <w:bCs/>
                <w:sz w:val="24"/>
                <w:szCs w:val="24"/>
                <w:lang w:eastAsia="ru-RU"/>
              </w:rPr>
              <w:t>:</w:t>
            </w:r>
          </w:p>
          <w:p w14:paraId="3F6E9935" w14:textId="77777777" w:rsidR="007051A2" w:rsidRPr="00B8548D" w:rsidRDefault="007051A2" w:rsidP="00020BC8">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АНО «</w:t>
            </w:r>
            <w:proofErr w:type="spellStart"/>
            <w:r w:rsidRPr="00B8548D">
              <w:rPr>
                <w:rFonts w:ascii="Times New Roman" w:eastAsia="Times New Roman" w:hAnsi="Times New Roman" w:cs="Times New Roman"/>
                <w:b/>
                <w:bCs/>
                <w:sz w:val="24"/>
                <w:szCs w:val="24"/>
                <w:lang w:eastAsia="ru-RU"/>
              </w:rPr>
              <w:t>Кинопарк</w:t>
            </w:r>
            <w:proofErr w:type="spellEnd"/>
            <w:r w:rsidRPr="00B8548D">
              <w:rPr>
                <w:rFonts w:ascii="Times New Roman" w:eastAsia="Times New Roman" w:hAnsi="Times New Roman" w:cs="Times New Roman"/>
                <w:b/>
                <w:bCs/>
                <w:sz w:val="24"/>
                <w:szCs w:val="24"/>
                <w:lang w:eastAsia="ru-RU"/>
              </w:rPr>
              <w:t>»</w:t>
            </w:r>
          </w:p>
          <w:p w14:paraId="10F8577B" w14:textId="77777777" w:rsidR="007051A2" w:rsidRPr="00B8548D" w:rsidRDefault="007051A2" w:rsidP="00020BC8">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2240B944" w14:textId="77777777" w:rsidR="007051A2" w:rsidRPr="00B8548D" w:rsidRDefault="007051A2" w:rsidP="00020BC8">
            <w:pPr>
              <w:shd w:val="clear" w:color="auto" w:fill="FFFFFF"/>
              <w:spacing w:after="0" w:line="240" w:lineRule="auto"/>
              <w:jc w:val="both"/>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Генеральный директор</w:t>
            </w:r>
          </w:p>
          <w:p w14:paraId="2810264B" w14:textId="77777777" w:rsidR="007051A2" w:rsidRPr="00B8548D" w:rsidRDefault="007051A2" w:rsidP="00020BC8">
            <w:pPr>
              <w:shd w:val="clear" w:color="auto" w:fill="FFFFFF"/>
              <w:spacing w:after="0" w:line="240" w:lineRule="auto"/>
              <w:rPr>
                <w:rFonts w:ascii="Times New Roman" w:eastAsia="Times New Roman" w:hAnsi="Times New Roman" w:cs="Times New Roman"/>
                <w:b/>
                <w:bCs/>
                <w:sz w:val="24"/>
                <w:szCs w:val="24"/>
                <w:lang w:eastAsia="ru-RU"/>
              </w:rPr>
            </w:pPr>
          </w:p>
          <w:p w14:paraId="0E99D4C1" w14:textId="77777777" w:rsidR="007051A2" w:rsidRPr="00B8548D" w:rsidRDefault="007051A2" w:rsidP="00020BC8">
            <w:pPr>
              <w:shd w:val="clear" w:color="auto" w:fill="FFFFFF"/>
              <w:spacing w:after="0" w:line="240" w:lineRule="auto"/>
              <w:rPr>
                <w:rFonts w:ascii="Times New Roman" w:eastAsia="Times New Roman" w:hAnsi="Times New Roman" w:cs="Times New Roman"/>
                <w:b/>
                <w:bCs/>
                <w:sz w:val="24"/>
                <w:szCs w:val="24"/>
                <w:lang w:eastAsia="ru-RU"/>
              </w:rPr>
            </w:pPr>
          </w:p>
          <w:p w14:paraId="3E83AADC" w14:textId="3351C703" w:rsidR="007051A2" w:rsidRPr="00B8548D" w:rsidRDefault="007051A2" w:rsidP="00020BC8">
            <w:pPr>
              <w:shd w:val="clear" w:color="auto" w:fill="FFFFFF"/>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_________________/</w:t>
            </w:r>
            <w:r w:rsidR="001A2652" w:rsidRPr="00B8548D">
              <w:rPr>
                <w:rFonts w:ascii="Times New Roman" w:eastAsia="Times New Roman" w:hAnsi="Times New Roman" w:cs="Times New Roman"/>
                <w:b/>
                <w:bCs/>
                <w:sz w:val="24"/>
                <w:szCs w:val="24"/>
                <w:lang w:eastAsia="ru-RU"/>
              </w:rPr>
              <w:t xml:space="preserve"> А.В. Яворский </w:t>
            </w:r>
            <w:r w:rsidRPr="00B8548D">
              <w:rPr>
                <w:rFonts w:ascii="Times New Roman" w:eastAsia="Times New Roman" w:hAnsi="Times New Roman" w:cs="Times New Roman"/>
                <w:b/>
                <w:bCs/>
                <w:sz w:val="24"/>
                <w:szCs w:val="24"/>
                <w:lang w:eastAsia="ru-RU"/>
              </w:rPr>
              <w:t xml:space="preserve">/ </w:t>
            </w:r>
          </w:p>
          <w:p w14:paraId="5C3E7CFB" w14:textId="77777777" w:rsidR="007051A2" w:rsidRPr="00B8548D" w:rsidRDefault="007051A2" w:rsidP="00020BC8">
            <w:pPr>
              <w:shd w:val="clear" w:color="auto" w:fill="FFFFFF"/>
              <w:spacing w:after="0" w:line="240" w:lineRule="auto"/>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М.П.</w:t>
            </w:r>
          </w:p>
        </w:tc>
        <w:tc>
          <w:tcPr>
            <w:tcW w:w="2500" w:type="pct"/>
            <w:tcMar>
              <w:top w:w="0" w:type="dxa"/>
              <w:left w:w="45" w:type="dxa"/>
              <w:bottom w:w="0" w:type="dxa"/>
              <w:right w:w="45" w:type="dxa"/>
            </w:tcMar>
          </w:tcPr>
          <w:p w14:paraId="644D98D3" w14:textId="775653A1" w:rsidR="007051A2" w:rsidRPr="00B8548D" w:rsidRDefault="007051A2" w:rsidP="00020BC8">
            <w:pPr>
              <w:shd w:val="clear" w:color="auto" w:fill="FFFFFF"/>
              <w:spacing w:after="0" w:line="240" w:lineRule="auto"/>
              <w:rPr>
                <w:rFonts w:ascii="Times New Roman" w:eastAsia="Times New Roman" w:hAnsi="Times New Roman" w:cs="Times New Roman"/>
                <w:b/>
                <w:bCs/>
                <w:sz w:val="24"/>
                <w:szCs w:val="24"/>
                <w:lang w:val="en-US" w:eastAsia="ru-RU"/>
              </w:rPr>
            </w:pPr>
            <w:r w:rsidRPr="00B8548D">
              <w:rPr>
                <w:rFonts w:ascii="Times New Roman" w:eastAsia="Times New Roman" w:hAnsi="Times New Roman" w:cs="Times New Roman"/>
                <w:b/>
                <w:bCs/>
                <w:sz w:val="24"/>
                <w:szCs w:val="24"/>
                <w:lang w:eastAsia="ru-RU"/>
              </w:rPr>
              <w:t>Поставщик</w:t>
            </w:r>
            <w:r w:rsidR="00A30AE6" w:rsidRPr="00B8548D">
              <w:rPr>
                <w:rFonts w:ascii="Times New Roman" w:eastAsia="Times New Roman" w:hAnsi="Times New Roman" w:cs="Times New Roman"/>
                <w:b/>
                <w:bCs/>
                <w:sz w:val="24"/>
                <w:szCs w:val="24"/>
                <w:lang w:val="en-US" w:eastAsia="ru-RU"/>
              </w:rPr>
              <w:t>:</w:t>
            </w:r>
          </w:p>
          <w:p w14:paraId="09F038C5" w14:textId="7008B0EB" w:rsidR="007051A2" w:rsidRPr="00B8548D" w:rsidRDefault="007051A2" w:rsidP="00020BC8">
            <w:pPr>
              <w:shd w:val="clear" w:color="auto" w:fill="FFFFFF"/>
              <w:spacing w:after="0" w:line="240" w:lineRule="auto"/>
              <w:rPr>
                <w:rFonts w:ascii="Times New Roman" w:eastAsia="Times New Roman" w:hAnsi="Times New Roman" w:cs="Times New Roman"/>
                <w:b/>
                <w:bCs/>
                <w:sz w:val="24"/>
                <w:szCs w:val="24"/>
                <w:lang w:eastAsia="ru-RU"/>
              </w:rPr>
            </w:pPr>
          </w:p>
          <w:p w14:paraId="187829F9" w14:textId="77777777" w:rsidR="00183074" w:rsidRPr="00B8548D" w:rsidRDefault="00183074" w:rsidP="00020BC8">
            <w:pPr>
              <w:shd w:val="clear" w:color="auto" w:fill="FFFFFF"/>
              <w:spacing w:after="0" w:line="240" w:lineRule="auto"/>
              <w:rPr>
                <w:rFonts w:ascii="Times New Roman" w:eastAsia="Times New Roman" w:hAnsi="Times New Roman" w:cs="Times New Roman"/>
                <w:bCs/>
                <w:sz w:val="24"/>
                <w:szCs w:val="24"/>
                <w:lang w:eastAsia="ru-RU"/>
              </w:rPr>
            </w:pPr>
          </w:p>
          <w:p w14:paraId="34E70F13" w14:textId="026DCA40" w:rsidR="003C79F7" w:rsidRPr="00B8548D" w:rsidRDefault="003C79F7" w:rsidP="00020BC8">
            <w:pPr>
              <w:shd w:val="clear" w:color="auto" w:fill="FFFFFF"/>
              <w:spacing w:after="0" w:line="240" w:lineRule="auto"/>
              <w:rPr>
                <w:rFonts w:ascii="Times New Roman" w:hAnsi="Times New Roman" w:cs="Times New Roman"/>
                <w:b/>
                <w:sz w:val="24"/>
                <w:szCs w:val="24"/>
                <w:lang w:eastAsia="ru-RU"/>
              </w:rPr>
            </w:pPr>
          </w:p>
          <w:p w14:paraId="48F4BD23" w14:textId="77777777" w:rsidR="00183074" w:rsidRPr="00B8548D" w:rsidRDefault="00183074" w:rsidP="00020BC8">
            <w:pPr>
              <w:shd w:val="clear" w:color="auto" w:fill="FFFFFF"/>
              <w:spacing w:after="0" w:line="240" w:lineRule="auto"/>
              <w:rPr>
                <w:rFonts w:ascii="Times New Roman" w:eastAsia="Times New Roman" w:hAnsi="Times New Roman" w:cs="Times New Roman"/>
                <w:bCs/>
                <w:sz w:val="24"/>
                <w:szCs w:val="24"/>
                <w:lang w:eastAsia="ru-RU"/>
              </w:rPr>
            </w:pPr>
          </w:p>
          <w:p w14:paraId="085CC5F4" w14:textId="77777777" w:rsidR="001A2652" w:rsidRPr="00B8548D" w:rsidRDefault="001A2652" w:rsidP="00020BC8">
            <w:pPr>
              <w:shd w:val="clear" w:color="auto" w:fill="FFFFFF"/>
              <w:spacing w:after="0" w:line="240" w:lineRule="auto"/>
              <w:rPr>
                <w:rFonts w:ascii="Times New Roman" w:eastAsia="Times New Roman" w:hAnsi="Times New Roman" w:cs="Times New Roman"/>
                <w:b/>
                <w:bCs/>
                <w:sz w:val="24"/>
                <w:szCs w:val="24"/>
                <w:lang w:eastAsia="ru-RU"/>
              </w:rPr>
            </w:pPr>
          </w:p>
          <w:p w14:paraId="1F3A16C2" w14:textId="4A00812E" w:rsidR="003C79F7" w:rsidRPr="00B8548D" w:rsidRDefault="003C79F7" w:rsidP="00020BC8">
            <w:pPr>
              <w:shd w:val="clear" w:color="auto" w:fill="FFFFFF"/>
              <w:spacing w:after="0" w:line="240" w:lineRule="auto"/>
              <w:rPr>
                <w:rFonts w:ascii="Times New Roman" w:eastAsia="Times New Roman" w:hAnsi="Times New Roman" w:cs="Times New Roman"/>
                <w:b/>
                <w:bCs/>
                <w:sz w:val="24"/>
                <w:szCs w:val="24"/>
                <w:lang w:eastAsia="ru-RU"/>
              </w:rPr>
            </w:pPr>
            <w:r w:rsidRPr="00B8548D">
              <w:rPr>
                <w:rFonts w:ascii="Times New Roman" w:eastAsia="Times New Roman" w:hAnsi="Times New Roman" w:cs="Times New Roman"/>
                <w:b/>
                <w:bCs/>
                <w:sz w:val="24"/>
                <w:szCs w:val="24"/>
                <w:lang w:eastAsia="ru-RU"/>
              </w:rPr>
              <w:t xml:space="preserve">_________________ </w:t>
            </w:r>
            <w:r w:rsidR="00AE585B" w:rsidRPr="00B8548D">
              <w:rPr>
                <w:rFonts w:ascii="Times New Roman" w:eastAsia="Times New Roman" w:hAnsi="Times New Roman" w:cs="Times New Roman"/>
                <w:b/>
                <w:bCs/>
                <w:sz w:val="24"/>
                <w:szCs w:val="24"/>
                <w:lang w:eastAsia="ru-RU"/>
              </w:rPr>
              <w:t>/</w:t>
            </w:r>
            <w:r w:rsidR="00EB3668" w:rsidRPr="00B8548D">
              <w:rPr>
                <w:rFonts w:ascii="Times New Roman" w:hAnsi="Times New Roman" w:cs="Times New Roman"/>
                <w:b/>
                <w:sz w:val="24"/>
                <w:szCs w:val="24"/>
                <w:lang w:eastAsia="ru-RU"/>
              </w:rPr>
              <w:t>_________________</w:t>
            </w:r>
            <w:r w:rsidR="00AE585B" w:rsidRPr="00B8548D">
              <w:rPr>
                <w:rFonts w:ascii="Times New Roman" w:hAnsi="Times New Roman" w:cs="Times New Roman"/>
                <w:b/>
                <w:sz w:val="24"/>
                <w:szCs w:val="24"/>
                <w:lang w:eastAsia="ru-RU"/>
              </w:rPr>
              <w:t>/</w:t>
            </w:r>
          </w:p>
          <w:p w14:paraId="4B8C5785" w14:textId="77777777" w:rsidR="007051A2" w:rsidRPr="00B8548D" w:rsidRDefault="007051A2" w:rsidP="00020BC8">
            <w:pPr>
              <w:shd w:val="clear" w:color="auto" w:fill="FFFFFF"/>
              <w:spacing w:after="0" w:line="240" w:lineRule="auto"/>
              <w:rPr>
                <w:rFonts w:ascii="Times New Roman" w:eastAsia="Times New Roman" w:hAnsi="Times New Roman" w:cs="Times New Roman"/>
                <w:bCs/>
                <w:sz w:val="24"/>
                <w:szCs w:val="24"/>
                <w:lang w:eastAsia="ru-RU"/>
              </w:rPr>
            </w:pPr>
            <w:r w:rsidRPr="00B8548D">
              <w:rPr>
                <w:rFonts w:ascii="Times New Roman" w:eastAsia="Times New Roman" w:hAnsi="Times New Roman" w:cs="Times New Roman"/>
                <w:bCs/>
                <w:sz w:val="24"/>
                <w:szCs w:val="24"/>
                <w:lang w:eastAsia="ru-RU"/>
              </w:rPr>
              <w:t>М.П.</w:t>
            </w:r>
          </w:p>
        </w:tc>
      </w:tr>
      <w:bookmarkEnd w:id="33"/>
    </w:tbl>
    <w:p w14:paraId="39615D99" w14:textId="77777777" w:rsidR="00D27C66" w:rsidRPr="00B8548D" w:rsidRDefault="00D27C66" w:rsidP="00020BC8">
      <w:pPr>
        <w:spacing w:after="0" w:line="240" w:lineRule="auto"/>
        <w:jc w:val="right"/>
        <w:rPr>
          <w:rFonts w:ascii="Times New Roman" w:eastAsia="Times New Roman" w:hAnsi="Times New Roman" w:cs="Times New Roman"/>
          <w:sz w:val="24"/>
          <w:szCs w:val="24"/>
          <w:lang w:eastAsia="ru-RU"/>
        </w:rPr>
      </w:pPr>
    </w:p>
    <w:p w14:paraId="524617CF" w14:textId="77777777" w:rsidR="00C51609" w:rsidRPr="00C51609" w:rsidRDefault="000B7D6B">
      <w:r>
        <w:rPr>
          <w:noProof/>
        </w:rPr>
        <w:drawing>
          <wp:anchor distT="0" distB="0" distL="114300" distR="114300" simplePos="0" relativeHeight="251659264" behindDoc="0" locked="0" layoutInCell="1" allowOverlap="1" wp14:anchorId="7D96655A" wp14:editId="0DBB16F9">
            <wp:simplePos x="0" y="0"/>
            <wp:positionH relativeFrom="page">
              <wp:posOffset>4150000</wp:posOffset>
            </wp:positionH>
            <mc:AlternateContent>
              <mc:Choice Requires="wp14">
                <wp:positionV relativeFrom="page">
                  <wp14:pctPosVOffset>83000</wp14:pctPosVOffset>
                </wp:positionV>
              </mc:Choice>
              <mc:Fallback>
                <wp:positionV relativeFrom="page">
                  <wp:posOffset>8874125</wp:posOffset>
                </wp:positionV>
              </mc:Fallback>
            </mc:AlternateContent>
            <wp:extent cx="2340000" cy="612000"/>
            <wp:effectExtent l="19050" t="0" r="0" b="0"/>
            <wp:wrapNone/>
            <wp:docPr id="99001" name="Рисунок 9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00" name="Picture 99000"/>
                    <pic:cNvPicPr>
                      <a:picLocks noChangeAspect="1" noChangeArrowheads="1"/>
                    </pic:cNvPicPr>
                  </pic:nvPicPr>
                  <pic:blipFill>
                    <a:blip r:embed="rId9"/>
                    <a:srcRect/>
                    <a:stretch>
                      <a:fillRect/>
                    </a:stretch>
                  </pic:blipFill>
                  <pic:spPr bwMode="auto">
                    <a:xfrm>
                      <a:off x="0" y="0"/>
                      <a:ext cx="2340000" cy="612000"/>
                    </a:xfrm>
                    <a:prstGeom prst="rect">
                      <a:avLst/>
                    </a:prstGeom>
                    <a:noFill/>
                    <a:ln w="9525">
                      <a:noFill/>
                      <a:miter lim="800000"/>
                      <a:headEnd/>
                      <a:tailEnd/>
                    </a:ln>
                  </pic:spPr>
                </pic:pic>
              </a:graphicData>
            </a:graphic>
          </wp:anchor>
        </w:drawing>
      </w:r>
    </w:p>
    <w:sectPr w:rsidR="00C51609" w:rsidRPr="00C51609" w:rsidSect="00B8548D">
      <w:pgSz w:w="11906" w:h="16838"/>
      <w:pgMar w:top="1134" w:right="851"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152309" w14:textId="77777777" w:rsidR="000C778D" w:rsidRDefault="000C778D">
      <w:pPr>
        <w:spacing w:after="0" w:line="240" w:lineRule="auto"/>
      </w:pPr>
      <w:r>
        <w:separator/>
      </w:r>
    </w:p>
  </w:endnote>
  <w:endnote w:type="continuationSeparator" w:id="0">
    <w:p w14:paraId="3A07F636" w14:textId="77777777" w:rsidR="000C778D" w:rsidRDefault="000C7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9122701"/>
      <w:docPartObj>
        <w:docPartGallery w:val="Page Numbers (Bottom of Page)"/>
        <w:docPartUnique/>
      </w:docPartObj>
    </w:sdtPr>
    <w:sdtEndPr>
      <w:rPr>
        <w:rFonts w:ascii="Times New Roman" w:hAnsi="Times New Roman" w:cs="Times New Roman"/>
      </w:rPr>
    </w:sdtEndPr>
    <w:sdtContent>
      <w:p w14:paraId="0760DA33" w14:textId="6675D171" w:rsidR="0071666D" w:rsidRPr="00253870" w:rsidRDefault="0071666D">
        <w:pPr>
          <w:pStyle w:val="a7"/>
          <w:jc w:val="center"/>
          <w:rPr>
            <w:rFonts w:ascii="Times New Roman" w:hAnsi="Times New Roman" w:cs="Times New Roman"/>
          </w:rPr>
        </w:pPr>
        <w:r w:rsidRPr="00253870">
          <w:rPr>
            <w:rFonts w:ascii="Times New Roman" w:hAnsi="Times New Roman" w:cs="Times New Roman"/>
          </w:rPr>
          <w:fldChar w:fldCharType="begin"/>
        </w:r>
        <w:r w:rsidRPr="002F56A3">
          <w:rPr>
            <w:rFonts w:ascii="Times New Roman" w:hAnsi="Times New Roman" w:cs="Times New Roman"/>
          </w:rPr>
          <w:instrText>PAGE   \* MERGEFORMAT</w:instrText>
        </w:r>
        <w:r w:rsidRPr="00253870">
          <w:rPr>
            <w:rFonts w:ascii="Times New Roman" w:hAnsi="Times New Roman" w:cs="Times New Roman"/>
          </w:rPr>
          <w:fldChar w:fldCharType="separate"/>
        </w:r>
        <w:r w:rsidRPr="002F56A3">
          <w:rPr>
            <w:rFonts w:ascii="Times New Roman" w:hAnsi="Times New Roman" w:cs="Times New Roman"/>
          </w:rPr>
          <w:t>2</w:t>
        </w:r>
        <w:r w:rsidRPr="00253870">
          <w:rPr>
            <w:rFonts w:ascii="Times New Roman" w:hAnsi="Times New Roman" w:cs="Times New Roman"/>
          </w:rPr>
          <w:fldChar w:fldCharType="end"/>
        </w:r>
      </w:p>
    </w:sdtContent>
  </w:sdt>
  <w:p w14:paraId="273A5CDA" w14:textId="77777777" w:rsidR="0071666D" w:rsidRDefault="0071666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3A20FE" w14:textId="77777777" w:rsidR="000C778D" w:rsidRDefault="000C778D">
      <w:pPr>
        <w:spacing w:after="0" w:line="240" w:lineRule="auto"/>
      </w:pPr>
      <w:r>
        <w:separator/>
      </w:r>
    </w:p>
  </w:footnote>
  <w:footnote w:type="continuationSeparator" w:id="0">
    <w:p w14:paraId="3FF4C13B" w14:textId="77777777" w:rsidR="000C778D" w:rsidRDefault="000C77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1A36794"/>
    <w:multiLevelType w:val="hybridMultilevel"/>
    <w:tmpl w:val="8D9C4018"/>
    <w:lvl w:ilvl="0" w:tplc="CBC4AD9A">
      <w:start w:val="2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3603A25"/>
    <w:multiLevelType w:val="multilevel"/>
    <w:tmpl w:val="B45CB520"/>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 w15:restartNumberingAfterBreak="0">
    <w:nsid w:val="0A102CEC"/>
    <w:multiLevelType w:val="hybridMultilevel"/>
    <w:tmpl w:val="4F38A4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FA7FE0"/>
    <w:multiLevelType w:val="hybridMultilevel"/>
    <w:tmpl w:val="4E1E5C70"/>
    <w:lvl w:ilvl="0" w:tplc="85046244">
      <w:start w:val="1"/>
      <w:numFmt w:val="decimal"/>
      <w:lvlText w:val="%1."/>
      <w:lvlJc w:val="left"/>
      <w:pPr>
        <w:ind w:left="1091" w:hanging="240"/>
      </w:pPr>
      <w:rPr>
        <w:rFonts w:ascii="Times New Roman" w:eastAsia="Times New Roman" w:hAnsi="Times New Roman" w:cs="Times New Roman" w:hint="default"/>
        <w:w w:val="100"/>
        <w:sz w:val="24"/>
        <w:szCs w:val="24"/>
        <w:lang w:val="ru-RU" w:eastAsia="en-US" w:bidi="ar-SA"/>
      </w:rPr>
    </w:lvl>
    <w:lvl w:ilvl="1" w:tplc="656EAFFA">
      <w:start w:val="1"/>
      <w:numFmt w:val="decimal"/>
      <w:lvlText w:val="%2)"/>
      <w:lvlJc w:val="left"/>
      <w:pPr>
        <w:ind w:left="2517" w:hanging="711"/>
      </w:pPr>
      <w:rPr>
        <w:rFonts w:ascii="Times New Roman" w:eastAsia="Times New Roman" w:hAnsi="Times New Roman" w:cs="Times New Roman" w:hint="default"/>
        <w:w w:val="99"/>
        <w:sz w:val="24"/>
        <w:szCs w:val="24"/>
        <w:lang w:val="ru-RU" w:eastAsia="en-US" w:bidi="ar-SA"/>
      </w:rPr>
    </w:lvl>
    <w:lvl w:ilvl="2" w:tplc="74B24070">
      <w:numFmt w:val="bullet"/>
      <w:lvlText w:val="•"/>
      <w:lvlJc w:val="left"/>
      <w:pPr>
        <w:ind w:left="3512" w:hanging="711"/>
      </w:pPr>
      <w:rPr>
        <w:lang w:val="ru-RU" w:eastAsia="en-US" w:bidi="ar-SA"/>
      </w:rPr>
    </w:lvl>
    <w:lvl w:ilvl="3" w:tplc="6C36C698">
      <w:numFmt w:val="bullet"/>
      <w:lvlText w:val="•"/>
      <w:lvlJc w:val="left"/>
      <w:pPr>
        <w:ind w:left="4513" w:hanging="711"/>
      </w:pPr>
      <w:rPr>
        <w:lang w:val="ru-RU" w:eastAsia="en-US" w:bidi="ar-SA"/>
      </w:rPr>
    </w:lvl>
    <w:lvl w:ilvl="4" w:tplc="59265E68">
      <w:numFmt w:val="bullet"/>
      <w:lvlText w:val="•"/>
      <w:lvlJc w:val="left"/>
      <w:pPr>
        <w:ind w:left="5514" w:hanging="711"/>
      </w:pPr>
      <w:rPr>
        <w:lang w:val="ru-RU" w:eastAsia="en-US" w:bidi="ar-SA"/>
      </w:rPr>
    </w:lvl>
    <w:lvl w:ilvl="5" w:tplc="26FA95D0">
      <w:numFmt w:val="bullet"/>
      <w:lvlText w:val="•"/>
      <w:lvlJc w:val="left"/>
      <w:pPr>
        <w:ind w:left="6514" w:hanging="711"/>
      </w:pPr>
      <w:rPr>
        <w:lang w:val="ru-RU" w:eastAsia="en-US" w:bidi="ar-SA"/>
      </w:rPr>
    </w:lvl>
    <w:lvl w:ilvl="6" w:tplc="BDA27EF8">
      <w:numFmt w:val="bullet"/>
      <w:lvlText w:val="•"/>
      <w:lvlJc w:val="left"/>
      <w:pPr>
        <w:ind w:left="7515" w:hanging="711"/>
      </w:pPr>
      <w:rPr>
        <w:lang w:val="ru-RU" w:eastAsia="en-US" w:bidi="ar-SA"/>
      </w:rPr>
    </w:lvl>
    <w:lvl w:ilvl="7" w:tplc="802808E6">
      <w:numFmt w:val="bullet"/>
      <w:lvlText w:val="•"/>
      <w:lvlJc w:val="left"/>
      <w:pPr>
        <w:ind w:left="8516" w:hanging="711"/>
      </w:pPr>
      <w:rPr>
        <w:lang w:val="ru-RU" w:eastAsia="en-US" w:bidi="ar-SA"/>
      </w:rPr>
    </w:lvl>
    <w:lvl w:ilvl="8" w:tplc="E2D6D810">
      <w:numFmt w:val="bullet"/>
      <w:lvlText w:val="•"/>
      <w:lvlJc w:val="left"/>
      <w:pPr>
        <w:ind w:left="9516" w:hanging="711"/>
      </w:pPr>
      <w:rPr>
        <w:lang w:val="ru-RU" w:eastAsia="en-US" w:bidi="ar-SA"/>
      </w:rPr>
    </w:lvl>
  </w:abstractNum>
  <w:abstractNum w:abstractNumId="9" w15:restartNumberingAfterBreak="0">
    <w:nsid w:val="21061CC6"/>
    <w:multiLevelType w:val="hybridMultilevel"/>
    <w:tmpl w:val="D47C2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651F39"/>
    <w:multiLevelType w:val="multilevel"/>
    <w:tmpl w:val="E4F62E2E"/>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5B65E77"/>
    <w:multiLevelType w:val="multilevel"/>
    <w:tmpl w:val="7ADA6678"/>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3" w15:restartNumberingAfterBreak="0">
    <w:nsid w:val="2961297D"/>
    <w:multiLevelType w:val="hybridMultilevel"/>
    <w:tmpl w:val="D6224D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F66C32"/>
    <w:multiLevelType w:val="multilevel"/>
    <w:tmpl w:val="24D8FEEC"/>
    <w:lvl w:ilvl="0">
      <w:start w:val="2"/>
      <w:numFmt w:val="decimal"/>
      <w:lvlText w:val="%1."/>
      <w:lvlJc w:val="left"/>
      <w:pPr>
        <w:ind w:left="540" w:hanging="540"/>
      </w:pPr>
      <w:rPr>
        <w:rFonts w:hint="default"/>
      </w:rPr>
    </w:lvl>
    <w:lvl w:ilvl="1">
      <w:start w:val="8"/>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4735997"/>
    <w:multiLevelType w:val="multilevel"/>
    <w:tmpl w:val="6DB67C88"/>
    <w:lvl w:ilvl="0">
      <w:start w:val="7"/>
      <w:numFmt w:val="decimal"/>
      <w:lvlText w:val="%1."/>
      <w:lvlJc w:val="left"/>
      <w:pPr>
        <w:ind w:left="3196" w:hanging="360"/>
      </w:pPr>
      <w:rPr>
        <w:rFonts w:ascii="Times New Roman" w:hAnsi="Times New Roman" w:cs="Times New Roman" w:hint="default"/>
        <w:color w:val="000000" w:themeColor="text1"/>
        <w:sz w:val="24"/>
        <w:szCs w:val="24"/>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35937FDD"/>
    <w:multiLevelType w:val="hybridMultilevel"/>
    <w:tmpl w:val="8C401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803EA6"/>
    <w:multiLevelType w:val="multilevel"/>
    <w:tmpl w:val="A0242E94"/>
    <w:lvl w:ilvl="0">
      <w:start w:val="8"/>
      <w:numFmt w:val="decimal"/>
      <w:lvlText w:val="%1."/>
      <w:lvlJc w:val="left"/>
      <w:pPr>
        <w:ind w:left="360" w:hanging="360"/>
      </w:pPr>
      <w:rPr>
        <w:rFonts w:ascii="Times New Roman" w:hAnsi="Times New Roman" w:cs="Times New Roman" w:hint="default"/>
        <w:color w:val="000000" w:themeColor="text1"/>
        <w:sz w:val="24"/>
        <w:szCs w:val="24"/>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94D0E7E"/>
    <w:multiLevelType w:val="hybridMultilevel"/>
    <w:tmpl w:val="57500B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A2C7399"/>
    <w:multiLevelType w:val="multilevel"/>
    <w:tmpl w:val="077EF1D0"/>
    <w:lvl w:ilvl="0">
      <w:start w:val="13"/>
      <w:numFmt w:val="decimal"/>
      <w:lvlText w:val="%1."/>
      <w:lvlJc w:val="left"/>
      <w:pPr>
        <w:ind w:left="480" w:hanging="480"/>
      </w:pPr>
      <w:rPr>
        <w:rFonts w:hint="default"/>
      </w:rPr>
    </w:lvl>
    <w:lvl w:ilvl="1">
      <w:start w:val="2"/>
      <w:numFmt w:val="decimal"/>
      <w:lvlText w:val="%1.%2."/>
      <w:lvlJc w:val="left"/>
      <w:pPr>
        <w:ind w:left="5442" w:hanging="480"/>
      </w:pPr>
      <w:rPr>
        <w:rFonts w:hint="default"/>
      </w:rPr>
    </w:lvl>
    <w:lvl w:ilvl="2">
      <w:start w:val="1"/>
      <w:numFmt w:val="decimal"/>
      <w:lvlText w:val="%1.%2.%3."/>
      <w:lvlJc w:val="left"/>
      <w:pPr>
        <w:ind w:left="10644" w:hanging="720"/>
      </w:pPr>
      <w:rPr>
        <w:rFonts w:hint="default"/>
      </w:rPr>
    </w:lvl>
    <w:lvl w:ilvl="3">
      <w:start w:val="1"/>
      <w:numFmt w:val="decimal"/>
      <w:lvlText w:val="%1.%2.%3.%4."/>
      <w:lvlJc w:val="left"/>
      <w:pPr>
        <w:ind w:left="15606" w:hanging="720"/>
      </w:pPr>
      <w:rPr>
        <w:rFonts w:hint="default"/>
      </w:rPr>
    </w:lvl>
    <w:lvl w:ilvl="4">
      <w:start w:val="1"/>
      <w:numFmt w:val="decimal"/>
      <w:lvlText w:val="%1.%2.%3.%4.%5."/>
      <w:lvlJc w:val="left"/>
      <w:pPr>
        <w:ind w:left="20928" w:hanging="1080"/>
      </w:pPr>
      <w:rPr>
        <w:rFonts w:hint="default"/>
      </w:rPr>
    </w:lvl>
    <w:lvl w:ilvl="5">
      <w:start w:val="1"/>
      <w:numFmt w:val="decimal"/>
      <w:lvlText w:val="%1.%2.%3.%4.%5.%6."/>
      <w:lvlJc w:val="left"/>
      <w:pPr>
        <w:ind w:left="25890" w:hanging="1080"/>
      </w:pPr>
      <w:rPr>
        <w:rFonts w:hint="default"/>
      </w:rPr>
    </w:lvl>
    <w:lvl w:ilvl="6">
      <w:start w:val="1"/>
      <w:numFmt w:val="decimal"/>
      <w:lvlText w:val="%1.%2.%3.%4.%5.%6.%7."/>
      <w:lvlJc w:val="left"/>
      <w:pPr>
        <w:ind w:left="31212" w:hanging="1440"/>
      </w:pPr>
      <w:rPr>
        <w:rFonts w:hint="default"/>
      </w:rPr>
    </w:lvl>
    <w:lvl w:ilvl="7">
      <w:start w:val="1"/>
      <w:numFmt w:val="decimal"/>
      <w:lvlText w:val="%1.%2.%3.%4.%5.%6.%7.%8."/>
      <w:lvlJc w:val="left"/>
      <w:pPr>
        <w:ind w:left="-29362" w:hanging="1440"/>
      </w:pPr>
      <w:rPr>
        <w:rFonts w:hint="default"/>
      </w:rPr>
    </w:lvl>
    <w:lvl w:ilvl="8">
      <w:start w:val="1"/>
      <w:numFmt w:val="decimal"/>
      <w:lvlText w:val="%1.%2.%3.%4.%5.%6.%7.%8.%9."/>
      <w:lvlJc w:val="left"/>
      <w:pPr>
        <w:ind w:left="-24040" w:hanging="1800"/>
      </w:pPr>
      <w:rPr>
        <w:rFonts w:hint="default"/>
      </w:rPr>
    </w:lvl>
  </w:abstractNum>
  <w:abstractNum w:abstractNumId="22" w15:restartNumberingAfterBreak="0">
    <w:nsid w:val="415C3574"/>
    <w:multiLevelType w:val="hybridMultilevel"/>
    <w:tmpl w:val="C35C15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78D2B5A"/>
    <w:multiLevelType w:val="hybridMultilevel"/>
    <w:tmpl w:val="AE4AEB80"/>
    <w:lvl w:ilvl="0" w:tplc="90D0F7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D29728A"/>
    <w:multiLevelType w:val="hybridMultilevel"/>
    <w:tmpl w:val="F484E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D847E9"/>
    <w:multiLevelType w:val="hybridMultilevel"/>
    <w:tmpl w:val="0D6C68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2321FEB"/>
    <w:multiLevelType w:val="multilevel"/>
    <w:tmpl w:val="CCA6BA8C"/>
    <w:lvl w:ilvl="0">
      <w:start w:val="14"/>
      <w:numFmt w:val="decimal"/>
      <w:lvlText w:val="%1."/>
      <w:lvlJc w:val="left"/>
      <w:pPr>
        <w:ind w:left="480" w:hanging="480"/>
      </w:pPr>
      <w:rPr>
        <w:rFonts w:ascii="Times New Roman" w:hAnsi="Times New Roman" w:cs="Times New Roman" w:hint="default"/>
        <w:color w:val="000000" w:themeColor="text1"/>
        <w:sz w:val="24"/>
        <w:szCs w:val="24"/>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60E1416"/>
    <w:multiLevelType w:val="multilevel"/>
    <w:tmpl w:val="AD76F930"/>
    <w:lvl w:ilvl="0">
      <w:start w:val="2"/>
      <w:numFmt w:val="decimal"/>
      <w:lvlText w:val="%1."/>
      <w:lvlJc w:val="left"/>
      <w:pPr>
        <w:ind w:left="360" w:hanging="360"/>
      </w:pPr>
      <w:rPr>
        <w:rFonts w:hint="default"/>
        <w:b w:val="0"/>
        <w:i w:val="0"/>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b w:val="0"/>
        <w:i w:val="0"/>
      </w:rPr>
    </w:lvl>
    <w:lvl w:ilvl="3">
      <w:start w:val="1"/>
      <w:numFmt w:val="decimal"/>
      <w:lvlText w:val="%1.%2.%3.%4."/>
      <w:lvlJc w:val="left"/>
      <w:pPr>
        <w:ind w:left="2847" w:hanging="720"/>
      </w:pPr>
      <w:rPr>
        <w:rFonts w:hint="default"/>
        <w:b w:val="0"/>
        <w:i w:val="0"/>
      </w:rPr>
    </w:lvl>
    <w:lvl w:ilvl="4">
      <w:start w:val="1"/>
      <w:numFmt w:val="decimal"/>
      <w:lvlText w:val="%1.%2.%3.%4.%5."/>
      <w:lvlJc w:val="left"/>
      <w:pPr>
        <w:ind w:left="3916" w:hanging="1080"/>
      </w:pPr>
      <w:rPr>
        <w:rFonts w:hint="default"/>
        <w:b w:val="0"/>
        <w:i w:val="0"/>
      </w:rPr>
    </w:lvl>
    <w:lvl w:ilvl="5">
      <w:start w:val="1"/>
      <w:numFmt w:val="decimal"/>
      <w:lvlText w:val="%1.%2.%3.%4.%5.%6."/>
      <w:lvlJc w:val="left"/>
      <w:pPr>
        <w:ind w:left="4625" w:hanging="1080"/>
      </w:pPr>
      <w:rPr>
        <w:rFonts w:hint="default"/>
        <w:b w:val="0"/>
        <w:i w:val="0"/>
      </w:rPr>
    </w:lvl>
    <w:lvl w:ilvl="6">
      <w:start w:val="1"/>
      <w:numFmt w:val="decimal"/>
      <w:lvlText w:val="%1.%2.%3.%4.%5.%6.%7."/>
      <w:lvlJc w:val="left"/>
      <w:pPr>
        <w:ind w:left="5694" w:hanging="1440"/>
      </w:pPr>
      <w:rPr>
        <w:rFonts w:hint="default"/>
        <w:b w:val="0"/>
        <w:i w:val="0"/>
      </w:rPr>
    </w:lvl>
    <w:lvl w:ilvl="7">
      <w:start w:val="1"/>
      <w:numFmt w:val="decimal"/>
      <w:lvlText w:val="%1.%2.%3.%4.%5.%6.%7.%8."/>
      <w:lvlJc w:val="left"/>
      <w:pPr>
        <w:ind w:left="6403" w:hanging="1440"/>
      </w:pPr>
      <w:rPr>
        <w:rFonts w:hint="default"/>
        <w:b w:val="0"/>
        <w:i w:val="0"/>
      </w:rPr>
    </w:lvl>
    <w:lvl w:ilvl="8">
      <w:start w:val="1"/>
      <w:numFmt w:val="decimal"/>
      <w:lvlText w:val="%1.%2.%3.%4.%5.%6.%7.%8.%9."/>
      <w:lvlJc w:val="left"/>
      <w:pPr>
        <w:ind w:left="7472" w:hanging="1800"/>
      </w:pPr>
      <w:rPr>
        <w:rFonts w:hint="default"/>
        <w:b w:val="0"/>
        <w:i w:val="0"/>
      </w:rPr>
    </w:lvl>
  </w:abstractNum>
  <w:abstractNum w:abstractNumId="29" w15:restartNumberingAfterBreak="0">
    <w:nsid w:val="56EE3D83"/>
    <w:multiLevelType w:val="hybridMultilevel"/>
    <w:tmpl w:val="F1480E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FA1A0B"/>
    <w:multiLevelType w:val="multilevel"/>
    <w:tmpl w:val="96C6BE50"/>
    <w:lvl w:ilvl="0">
      <w:start w:val="2"/>
      <w:numFmt w:val="decimal"/>
      <w:lvlText w:val="%1."/>
      <w:lvlJc w:val="left"/>
      <w:pPr>
        <w:ind w:left="360" w:hanging="360"/>
      </w:pPr>
      <w:rPr>
        <w:rFonts w:hint="default"/>
        <w:b w:val="0"/>
        <w:i w:val="0"/>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b w:val="0"/>
        <w:i w:val="0"/>
      </w:rPr>
    </w:lvl>
    <w:lvl w:ilvl="3">
      <w:start w:val="1"/>
      <w:numFmt w:val="decimal"/>
      <w:lvlText w:val="%1.%2.%3.%4."/>
      <w:lvlJc w:val="left"/>
      <w:pPr>
        <w:ind w:left="2847" w:hanging="720"/>
      </w:pPr>
      <w:rPr>
        <w:rFonts w:hint="default"/>
        <w:b w:val="0"/>
        <w:i w:val="0"/>
      </w:rPr>
    </w:lvl>
    <w:lvl w:ilvl="4">
      <w:start w:val="1"/>
      <w:numFmt w:val="decimal"/>
      <w:lvlText w:val="%1.%2.%3.%4.%5."/>
      <w:lvlJc w:val="left"/>
      <w:pPr>
        <w:ind w:left="3916" w:hanging="1080"/>
      </w:pPr>
      <w:rPr>
        <w:rFonts w:hint="default"/>
        <w:b w:val="0"/>
        <w:i w:val="0"/>
      </w:rPr>
    </w:lvl>
    <w:lvl w:ilvl="5">
      <w:start w:val="1"/>
      <w:numFmt w:val="decimal"/>
      <w:lvlText w:val="%1.%2.%3.%4.%5.%6."/>
      <w:lvlJc w:val="left"/>
      <w:pPr>
        <w:ind w:left="4625" w:hanging="1080"/>
      </w:pPr>
      <w:rPr>
        <w:rFonts w:hint="default"/>
        <w:b w:val="0"/>
        <w:i w:val="0"/>
      </w:rPr>
    </w:lvl>
    <w:lvl w:ilvl="6">
      <w:start w:val="1"/>
      <w:numFmt w:val="decimal"/>
      <w:lvlText w:val="%1.%2.%3.%4.%5.%6.%7."/>
      <w:lvlJc w:val="left"/>
      <w:pPr>
        <w:ind w:left="5694" w:hanging="1440"/>
      </w:pPr>
      <w:rPr>
        <w:rFonts w:hint="default"/>
        <w:b w:val="0"/>
        <w:i w:val="0"/>
      </w:rPr>
    </w:lvl>
    <w:lvl w:ilvl="7">
      <w:start w:val="1"/>
      <w:numFmt w:val="decimal"/>
      <w:lvlText w:val="%1.%2.%3.%4.%5.%6.%7.%8."/>
      <w:lvlJc w:val="left"/>
      <w:pPr>
        <w:ind w:left="6403" w:hanging="1440"/>
      </w:pPr>
      <w:rPr>
        <w:rFonts w:hint="default"/>
        <w:b w:val="0"/>
        <w:i w:val="0"/>
      </w:rPr>
    </w:lvl>
    <w:lvl w:ilvl="8">
      <w:start w:val="1"/>
      <w:numFmt w:val="decimal"/>
      <w:lvlText w:val="%1.%2.%3.%4.%5.%6.%7.%8.%9."/>
      <w:lvlJc w:val="left"/>
      <w:pPr>
        <w:ind w:left="7472" w:hanging="1800"/>
      </w:pPr>
      <w:rPr>
        <w:rFonts w:hint="default"/>
        <w:b w:val="0"/>
        <w:i w:val="0"/>
      </w:rPr>
    </w:lvl>
  </w:abstractNum>
  <w:abstractNum w:abstractNumId="31" w15:restartNumberingAfterBreak="0">
    <w:nsid w:val="5C950AB8"/>
    <w:multiLevelType w:val="hybridMultilevel"/>
    <w:tmpl w:val="B6569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25E69AC"/>
    <w:multiLevelType w:val="hybridMultilevel"/>
    <w:tmpl w:val="7C22C4B4"/>
    <w:lvl w:ilvl="0" w:tplc="A6A6D2EE">
      <w:start w:val="2"/>
      <w:numFmt w:val="decimal"/>
      <w:lvlText w:val="%1."/>
      <w:lvlJc w:val="left"/>
      <w:pPr>
        <w:ind w:left="949" w:hanging="240"/>
      </w:pPr>
      <w:rPr>
        <w:rFonts w:ascii="Times New Roman" w:eastAsia="Times New Roman" w:hAnsi="Times New Roman" w:cs="Times New Roman" w:hint="default"/>
        <w:color w:val="000000" w:themeColor="text1"/>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8855E1"/>
    <w:multiLevelType w:val="multilevel"/>
    <w:tmpl w:val="692412E4"/>
    <w:lvl w:ilvl="0">
      <w:start w:val="3"/>
      <w:numFmt w:val="decimal"/>
      <w:lvlText w:val="%1."/>
      <w:lvlJc w:val="left"/>
      <w:pPr>
        <w:ind w:left="4188" w:hanging="360"/>
      </w:pPr>
      <w:rPr>
        <w:rFonts w:ascii="Times New Roman" w:hAnsi="Times New Roman" w:cs="Times New Roman" w:hint="default"/>
        <w:b/>
        <w:bCs/>
        <w:color w:val="000000" w:themeColor="text1"/>
        <w:sz w:val="24"/>
        <w:szCs w:val="24"/>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65F14C5"/>
    <w:multiLevelType w:val="hybridMultilevel"/>
    <w:tmpl w:val="CA584FB0"/>
    <w:lvl w:ilvl="0" w:tplc="0419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5" w15:restartNumberingAfterBreak="0">
    <w:nsid w:val="68D32AE5"/>
    <w:multiLevelType w:val="multilevel"/>
    <w:tmpl w:val="9F6C6A6A"/>
    <w:lvl w:ilvl="0">
      <w:start w:val="2"/>
      <w:numFmt w:val="decimal"/>
      <w:lvlText w:val="%1."/>
      <w:lvlJc w:val="left"/>
      <w:pPr>
        <w:ind w:left="360" w:hanging="360"/>
      </w:pPr>
      <w:rPr>
        <w:rFonts w:eastAsia="Times New Roman" w:hint="default"/>
      </w:rPr>
    </w:lvl>
    <w:lvl w:ilvl="1">
      <w:start w:val="6"/>
      <w:numFmt w:val="decimal"/>
      <w:lvlText w:val="%1.%2."/>
      <w:lvlJc w:val="left"/>
      <w:pPr>
        <w:ind w:left="107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6" w15:restartNumberingAfterBreak="0">
    <w:nsid w:val="6B184E73"/>
    <w:multiLevelType w:val="multilevel"/>
    <w:tmpl w:val="5CE40772"/>
    <w:lvl w:ilvl="0">
      <w:start w:val="2"/>
      <w:numFmt w:val="decimal"/>
      <w:lvlText w:val="%1."/>
      <w:lvlJc w:val="left"/>
      <w:pPr>
        <w:ind w:left="3196" w:hanging="360"/>
      </w:pPr>
      <w:rPr>
        <w:rFonts w:ascii="Times New Roman" w:eastAsia="Times New Roman" w:hAnsi="Times New Roman" w:cs="Times New Roman" w:hint="default"/>
        <w:color w:val="000000" w:themeColor="text1"/>
        <w:sz w:val="24"/>
        <w:szCs w:val="24"/>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37"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80A5A85"/>
    <w:multiLevelType w:val="multilevel"/>
    <w:tmpl w:val="F352426C"/>
    <w:lvl w:ilvl="0">
      <w:start w:val="2"/>
      <w:numFmt w:val="decimal"/>
      <w:lvlText w:val="%1."/>
      <w:lvlJc w:val="left"/>
      <w:pPr>
        <w:ind w:left="360" w:hanging="360"/>
      </w:pPr>
      <w:rPr>
        <w:rFonts w:hint="default"/>
        <w:b w:val="0"/>
        <w:i w:val="0"/>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b w:val="0"/>
        <w:i w:val="0"/>
      </w:rPr>
    </w:lvl>
    <w:lvl w:ilvl="3">
      <w:start w:val="1"/>
      <w:numFmt w:val="decimal"/>
      <w:lvlText w:val="%1.%2.%3.%4."/>
      <w:lvlJc w:val="left"/>
      <w:pPr>
        <w:ind w:left="2847" w:hanging="720"/>
      </w:pPr>
      <w:rPr>
        <w:rFonts w:hint="default"/>
        <w:b w:val="0"/>
        <w:i w:val="0"/>
      </w:rPr>
    </w:lvl>
    <w:lvl w:ilvl="4">
      <w:start w:val="1"/>
      <w:numFmt w:val="decimal"/>
      <w:lvlText w:val="%1.%2.%3.%4.%5."/>
      <w:lvlJc w:val="left"/>
      <w:pPr>
        <w:ind w:left="3916" w:hanging="1080"/>
      </w:pPr>
      <w:rPr>
        <w:rFonts w:hint="default"/>
        <w:b w:val="0"/>
        <w:i w:val="0"/>
      </w:rPr>
    </w:lvl>
    <w:lvl w:ilvl="5">
      <w:start w:val="1"/>
      <w:numFmt w:val="decimal"/>
      <w:lvlText w:val="%1.%2.%3.%4.%5.%6."/>
      <w:lvlJc w:val="left"/>
      <w:pPr>
        <w:ind w:left="4625" w:hanging="1080"/>
      </w:pPr>
      <w:rPr>
        <w:rFonts w:hint="default"/>
        <w:b w:val="0"/>
        <w:i w:val="0"/>
      </w:rPr>
    </w:lvl>
    <w:lvl w:ilvl="6">
      <w:start w:val="1"/>
      <w:numFmt w:val="decimal"/>
      <w:lvlText w:val="%1.%2.%3.%4.%5.%6.%7."/>
      <w:lvlJc w:val="left"/>
      <w:pPr>
        <w:ind w:left="5694" w:hanging="1440"/>
      </w:pPr>
      <w:rPr>
        <w:rFonts w:hint="default"/>
        <w:b w:val="0"/>
        <w:i w:val="0"/>
      </w:rPr>
    </w:lvl>
    <w:lvl w:ilvl="7">
      <w:start w:val="1"/>
      <w:numFmt w:val="decimal"/>
      <w:lvlText w:val="%1.%2.%3.%4.%5.%6.%7.%8."/>
      <w:lvlJc w:val="left"/>
      <w:pPr>
        <w:ind w:left="6403" w:hanging="1440"/>
      </w:pPr>
      <w:rPr>
        <w:rFonts w:hint="default"/>
        <w:b w:val="0"/>
        <w:i w:val="0"/>
      </w:rPr>
    </w:lvl>
    <w:lvl w:ilvl="8">
      <w:start w:val="1"/>
      <w:numFmt w:val="decimal"/>
      <w:lvlText w:val="%1.%2.%3.%4.%5.%6.%7.%8.%9."/>
      <w:lvlJc w:val="left"/>
      <w:pPr>
        <w:ind w:left="7472" w:hanging="1800"/>
      </w:pPr>
      <w:rPr>
        <w:rFonts w:hint="default"/>
        <w:b w:val="0"/>
        <w:i w:val="0"/>
      </w:rPr>
    </w:lvl>
  </w:abstractNum>
  <w:abstractNum w:abstractNumId="40"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E6418B3"/>
    <w:multiLevelType w:val="multilevel"/>
    <w:tmpl w:val="917828A0"/>
    <w:lvl w:ilvl="0">
      <w:start w:val="2"/>
      <w:numFmt w:val="decimal"/>
      <w:lvlText w:val="%1."/>
      <w:lvlJc w:val="left"/>
      <w:pPr>
        <w:ind w:left="360" w:hanging="360"/>
      </w:pPr>
      <w:rPr>
        <w:rFonts w:hint="default"/>
        <w:b w:val="0"/>
        <w:i w:val="0"/>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b w:val="0"/>
        <w:i w:val="0"/>
      </w:rPr>
    </w:lvl>
    <w:lvl w:ilvl="3">
      <w:start w:val="1"/>
      <w:numFmt w:val="decimal"/>
      <w:lvlText w:val="%1.%2.%3.%4."/>
      <w:lvlJc w:val="left"/>
      <w:pPr>
        <w:ind w:left="2847" w:hanging="720"/>
      </w:pPr>
      <w:rPr>
        <w:rFonts w:hint="default"/>
        <w:b w:val="0"/>
        <w:i w:val="0"/>
      </w:rPr>
    </w:lvl>
    <w:lvl w:ilvl="4">
      <w:start w:val="1"/>
      <w:numFmt w:val="decimal"/>
      <w:lvlText w:val="%1.%2.%3.%4.%5."/>
      <w:lvlJc w:val="left"/>
      <w:pPr>
        <w:ind w:left="3916" w:hanging="1080"/>
      </w:pPr>
      <w:rPr>
        <w:rFonts w:hint="default"/>
        <w:b w:val="0"/>
        <w:i w:val="0"/>
      </w:rPr>
    </w:lvl>
    <w:lvl w:ilvl="5">
      <w:start w:val="1"/>
      <w:numFmt w:val="decimal"/>
      <w:lvlText w:val="%1.%2.%3.%4.%5.%6."/>
      <w:lvlJc w:val="left"/>
      <w:pPr>
        <w:ind w:left="4625" w:hanging="1080"/>
      </w:pPr>
      <w:rPr>
        <w:rFonts w:hint="default"/>
        <w:b w:val="0"/>
        <w:i w:val="0"/>
      </w:rPr>
    </w:lvl>
    <w:lvl w:ilvl="6">
      <w:start w:val="1"/>
      <w:numFmt w:val="decimal"/>
      <w:lvlText w:val="%1.%2.%3.%4.%5.%6.%7."/>
      <w:lvlJc w:val="left"/>
      <w:pPr>
        <w:ind w:left="5694" w:hanging="1440"/>
      </w:pPr>
      <w:rPr>
        <w:rFonts w:hint="default"/>
        <w:b w:val="0"/>
        <w:i w:val="0"/>
      </w:rPr>
    </w:lvl>
    <w:lvl w:ilvl="7">
      <w:start w:val="1"/>
      <w:numFmt w:val="decimal"/>
      <w:lvlText w:val="%1.%2.%3.%4.%5.%6.%7.%8."/>
      <w:lvlJc w:val="left"/>
      <w:pPr>
        <w:ind w:left="6403" w:hanging="1440"/>
      </w:pPr>
      <w:rPr>
        <w:rFonts w:hint="default"/>
        <w:b w:val="0"/>
        <w:i w:val="0"/>
      </w:rPr>
    </w:lvl>
    <w:lvl w:ilvl="8">
      <w:start w:val="1"/>
      <w:numFmt w:val="decimal"/>
      <w:lvlText w:val="%1.%2.%3.%4.%5.%6.%7.%8.%9."/>
      <w:lvlJc w:val="left"/>
      <w:pPr>
        <w:ind w:left="7472" w:hanging="1800"/>
      </w:pPr>
      <w:rPr>
        <w:rFonts w:hint="default"/>
        <w:b w:val="0"/>
        <w:i w:val="0"/>
      </w:rPr>
    </w:lvl>
  </w:abstractNum>
  <w:abstractNum w:abstractNumId="42" w15:restartNumberingAfterBreak="0">
    <w:nsid w:val="7E76426F"/>
    <w:multiLevelType w:val="multilevel"/>
    <w:tmpl w:val="C62AD506"/>
    <w:lvl w:ilvl="0">
      <w:start w:val="3"/>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6"/>
  </w:num>
  <w:num w:numId="2">
    <w:abstractNumId w:val="15"/>
  </w:num>
  <w:num w:numId="3">
    <w:abstractNumId w:val="9"/>
  </w:num>
  <w:num w:numId="4">
    <w:abstractNumId w:val="5"/>
  </w:num>
  <w:num w:numId="5">
    <w:abstractNumId w:val="23"/>
  </w:num>
  <w:num w:numId="6">
    <w:abstractNumId w:val="25"/>
  </w:num>
  <w:num w:numId="7">
    <w:abstractNumId w:val="7"/>
  </w:num>
  <w:num w:numId="8">
    <w:abstractNumId w:val="31"/>
  </w:num>
  <w:num w:numId="9">
    <w:abstractNumId w:val="20"/>
  </w:num>
  <w:num w:numId="10">
    <w:abstractNumId w:val="22"/>
  </w:num>
  <w:num w:numId="11">
    <w:abstractNumId w:val="17"/>
  </w:num>
  <w:num w:numId="12">
    <w:abstractNumId w:val="26"/>
  </w:num>
  <w:num w:numId="13">
    <w:abstractNumId w:val="3"/>
  </w:num>
  <w:num w:numId="14">
    <w:abstractNumId w:val="2"/>
  </w:num>
  <w:num w:numId="15">
    <w:abstractNumId w:val="30"/>
  </w:num>
  <w:num w:numId="16">
    <w:abstractNumId w:val="41"/>
  </w:num>
  <w:num w:numId="17">
    <w:abstractNumId w:val="39"/>
  </w:num>
  <w:num w:numId="18">
    <w:abstractNumId w:val="28"/>
  </w:num>
  <w:num w:numId="19">
    <w:abstractNumId w:val="16"/>
  </w:num>
  <w:num w:numId="20">
    <w:abstractNumId w:val="19"/>
  </w:num>
  <w:num w:numId="21">
    <w:abstractNumId w:val="10"/>
  </w:num>
  <w:num w:numId="22">
    <w:abstractNumId w:val="14"/>
  </w:num>
  <w:num w:numId="23">
    <w:abstractNumId w:val="33"/>
  </w:num>
  <w:num w:numId="24">
    <w:abstractNumId w:val="42"/>
  </w:num>
  <w:num w:numId="25">
    <w:abstractNumId w:val="40"/>
  </w:num>
  <w:num w:numId="26">
    <w:abstractNumId w:val="4"/>
  </w:num>
  <w:num w:numId="27">
    <w:abstractNumId w:val="24"/>
  </w:num>
  <w:num w:numId="28">
    <w:abstractNumId w:val="34"/>
  </w:num>
  <w:num w:numId="29">
    <w:abstractNumId w:val="18"/>
  </w:num>
  <w:num w:numId="30">
    <w:abstractNumId w:val="11"/>
  </w:num>
  <w:num w:numId="31">
    <w:abstractNumId w:val="38"/>
  </w:num>
  <w:num w:numId="32">
    <w:abstractNumId w:val="21"/>
  </w:num>
  <w:num w:numId="33">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34">
    <w:abstractNumId w:val="8"/>
  </w:num>
  <w:num w:numId="35">
    <w:abstractNumId w:val="8"/>
  </w:num>
  <w:num w:numId="36">
    <w:abstractNumId w:val="32"/>
  </w:num>
  <w:num w:numId="37">
    <w:abstractNumId w:val="12"/>
  </w:num>
  <w:num w:numId="38">
    <w:abstractNumId w:val="35"/>
  </w:num>
  <w:num w:numId="39">
    <w:abstractNumId w:val="1"/>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13"/>
  </w:num>
  <w:num w:numId="44">
    <w:abstractNumId w:val="29"/>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Евгений Малахов">
    <w15:presenceInfo w15:providerId="AD" w15:userId="S-1-5-21-1814599223-3071741487-318157314-12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1179"/>
    <w:rsid w:val="00002498"/>
    <w:rsid w:val="00002978"/>
    <w:rsid w:val="00005954"/>
    <w:rsid w:val="0000726B"/>
    <w:rsid w:val="00010267"/>
    <w:rsid w:val="00011ED9"/>
    <w:rsid w:val="00015259"/>
    <w:rsid w:val="000176A3"/>
    <w:rsid w:val="0002001D"/>
    <w:rsid w:val="00020BC8"/>
    <w:rsid w:val="0002124C"/>
    <w:rsid w:val="00026426"/>
    <w:rsid w:val="00031681"/>
    <w:rsid w:val="00033303"/>
    <w:rsid w:val="00033627"/>
    <w:rsid w:val="00034E71"/>
    <w:rsid w:val="00040B7D"/>
    <w:rsid w:val="00042BFB"/>
    <w:rsid w:val="000437FF"/>
    <w:rsid w:val="00043DBD"/>
    <w:rsid w:val="0005495C"/>
    <w:rsid w:val="000572D1"/>
    <w:rsid w:val="000602C4"/>
    <w:rsid w:val="00064E94"/>
    <w:rsid w:val="000679DD"/>
    <w:rsid w:val="00070B17"/>
    <w:rsid w:val="0007792F"/>
    <w:rsid w:val="00077BEF"/>
    <w:rsid w:val="00080BB6"/>
    <w:rsid w:val="0008102D"/>
    <w:rsid w:val="00087A17"/>
    <w:rsid w:val="000926D5"/>
    <w:rsid w:val="000944D6"/>
    <w:rsid w:val="000A5DBE"/>
    <w:rsid w:val="000A6BD7"/>
    <w:rsid w:val="000B244C"/>
    <w:rsid w:val="000B5A5F"/>
    <w:rsid w:val="000B79BE"/>
    <w:rsid w:val="000B7D6B"/>
    <w:rsid w:val="000C2E06"/>
    <w:rsid w:val="000C48B1"/>
    <w:rsid w:val="000C6453"/>
    <w:rsid w:val="000C687E"/>
    <w:rsid w:val="000C6982"/>
    <w:rsid w:val="000C7480"/>
    <w:rsid w:val="000C778D"/>
    <w:rsid w:val="000C7EDF"/>
    <w:rsid w:val="000D1663"/>
    <w:rsid w:val="000D2A95"/>
    <w:rsid w:val="000D4C45"/>
    <w:rsid w:val="000D4E04"/>
    <w:rsid w:val="000D61B7"/>
    <w:rsid w:val="000D6BD0"/>
    <w:rsid w:val="000D6D93"/>
    <w:rsid w:val="000E0A82"/>
    <w:rsid w:val="000E3196"/>
    <w:rsid w:val="000E4FE2"/>
    <w:rsid w:val="000E5098"/>
    <w:rsid w:val="000E6CE7"/>
    <w:rsid w:val="000F0964"/>
    <w:rsid w:val="000F0D61"/>
    <w:rsid w:val="000F1149"/>
    <w:rsid w:val="000F28AD"/>
    <w:rsid w:val="000F6142"/>
    <w:rsid w:val="000F7FBC"/>
    <w:rsid w:val="00103AD3"/>
    <w:rsid w:val="00105DBA"/>
    <w:rsid w:val="001064E7"/>
    <w:rsid w:val="00106D03"/>
    <w:rsid w:val="0011174D"/>
    <w:rsid w:val="001138A4"/>
    <w:rsid w:val="00113990"/>
    <w:rsid w:val="00114444"/>
    <w:rsid w:val="001210A9"/>
    <w:rsid w:val="00123E94"/>
    <w:rsid w:val="00124E13"/>
    <w:rsid w:val="001252FD"/>
    <w:rsid w:val="00130949"/>
    <w:rsid w:val="001310E5"/>
    <w:rsid w:val="001369E9"/>
    <w:rsid w:val="001425C6"/>
    <w:rsid w:val="0014470B"/>
    <w:rsid w:val="00144981"/>
    <w:rsid w:val="00144DAA"/>
    <w:rsid w:val="00145B96"/>
    <w:rsid w:val="00145BDC"/>
    <w:rsid w:val="001514A0"/>
    <w:rsid w:val="001551DC"/>
    <w:rsid w:val="00156D9A"/>
    <w:rsid w:val="001600DF"/>
    <w:rsid w:val="00160A47"/>
    <w:rsid w:val="00161138"/>
    <w:rsid w:val="00162AB5"/>
    <w:rsid w:val="001644EC"/>
    <w:rsid w:val="001674CC"/>
    <w:rsid w:val="00170F15"/>
    <w:rsid w:val="0017260A"/>
    <w:rsid w:val="00172AB8"/>
    <w:rsid w:val="001763BC"/>
    <w:rsid w:val="0017652D"/>
    <w:rsid w:val="0018289E"/>
    <w:rsid w:val="00183074"/>
    <w:rsid w:val="001832E8"/>
    <w:rsid w:val="00183EB4"/>
    <w:rsid w:val="001850D9"/>
    <w:rsid w:val="00185F0A"/>
    <w:rsid w:val="00190C67"/>
    <w:rsid w:val="00191FE1"/>
    <w:rsid w:val="001944F2"/>
    <w:rsid w:val="00194E4B"/>
    <w:rsid w:val="001A066F"/>
    <w:rsid w:val="001A1C14"/>
    <w:rsid w:val="001A2652"/>
    <w:rsid w:val="001A370C"/>
    <w:rsid w:val="001A46C5"/>
    <w:rsid w:val="001A519F"/>
    <w:rsid w:val="001A5B77"/>
    <w:rsid w:val="001B1E6A"/>
    <w:rsid w:val="001B26B5"/>
    <w:rsid w:val="001B292C"/>
    <w:rsid w:val="001B3088"/>
    <w:rsid w:val="001B3D5B"/>
    <w:rsid w:val="001B42AC"/>
    <w:rsid w:val="001B47F1"/>
    <w:rsid w:val="001B6C55"/>
    <w:rsid w:val="001B7240"/>
    <w:rsid w:val="001B7E1E"/>
    <w:rsid w:val="001C77A6"/>
    <w:rsid w:val="001C7DDE"/>
    <w:rsid w:val="001D01FF"/>
    <w:rsid w:val="001D0AC1"/>
    <w:rsid w:val="001D6BB4"/>
    <w:rsid w:val="001D7638"/>
    <w:rsid w:val="001E01C1"/>
    <w:rsid w:val="001E081D"/>
    <w:rsid w:val="001E10C5"/>
    <w:rsid w:val="001E2DF5"/>
    <w:rsid w:val="001E570C"/>
    <w:rsid w:val="001E64D6"/>
    <w:rsid w:val="001E7425"/>
    <w:rsid w:val="001F214F"/>
    <w:rsid w:val="001F3232"/>
    <w:rsid w:val="001F3BEE"/>
    <w:rsid w:val="001F7899"/>
    <w:rsid w:val="0020102B"/>
    <w:rsid w:val="00202490"/>
    <w:rsid w:val="00204936"/>
    <w:rsid w:val="00204FA0"/>
    <w:rsid w:val="00207969"/>
    <w:rsid w:val="00217225"/>
    <w:rsid w:val="00217B7E"/>
    <w:rsid w:val="002211FC"/>
    <w:rsid w:val="0022265A"/>
    <w:rsid w:val="00223000"/>
    <w:rsid w:val="00224327"/>
    <w:rsid w:val="00230395"/>
    <w:rsid w:val="002351DD"/>
    <w:rsid w:val="0024059B"/>
    <w:rsid w:val="00242AD8"/>
    <w:rsid w:val="00250DD2"/>
    <w:rsid w:val="00251D7A"/>
    <w:rsid w:val="002535B9"/>
    <w:rsid w:val="00253870"/>
    <w:rsid w:val="00256684"/>
    <w:rsid w:val="00260700"/>
    <w:rsid w:val="002634F9"/>
    <w:rsid w:val="00264A9C"/>
    <w:rsid w:val="0026641B"/>
    <w:rsid w:val="00271B3C"/>
    <w:rsid w:val="00273386"/>
    <w:rsid w:val="00274C41"/>
    <w:rsid w:val="00281077"/>
    <w:rsid w:val="00283CA2"/>
    <w:rsid w:val="00285599"/>
    <w:rsid w:val="0029068B"/>
    <w:rsid w:val="00292A18"/>
    <w:rsid w:val="002954C9"/>
    <w:rsid w:val="002A1D4F"/>
    <w:rsid w:val="002A5A17"/>
    <w:rsid w:val="002B0A32"/>
    <w:rsid w:val="002B1B01"/>
    <w:rsid w:val="002B311B"/>
    <w:rsid w:val="002B34D8"/>
    <w:rsid w:val="002B3E44"/>
    <w:rsid w:val="002D3415"/>
    <w:rsid w:val="002D3705"/>
    <w:rsid w:val="002D38FC"/>
    <w:rsid w:val="002D4AAC"/>
    <w:rsid w:val="002E0E4B"/>
    <w:rsid w:val="002E468D"/>
    <w:rsid w:val="002E6B30"/>
    <w:rsid w:val="002E70A9"/>
    <w:rsid w:val="002F337C"/>
    <w:rsid w:val="002F3B4A"/>
    <w:rsid w:val="002F56A3"/>
    <w:rsid w:val="002F5A1F"/>
    <w:rsid w:val="00302F95"/>
    <w:rsid w:val="00305598"/>
    <w:rsid w:val="00305C6A"/>
    <w:rsid w:val="00306CFE"/>
    <w:rsid w:val="0031040C"/>
    <w:rsid w:val="00314665"/>
    <w:rsid w:val="00315F07"/>
    <w:rsid w:val="00316010"/>
    <w:rsid w:val="003163C9"/>
    <w:rsid w:val="00317978"/>
    <w:rsid w:val="003179C3"/>
    <w:rsid w:val="00321CEC"/>
    <w:rsid w:val="003274DF"/>
    <w:rsid w:val="00327906"/>
    <w:rsid w:val="003318C8"/>
    <w:rsid w:val="00334DBB"/>
    <w:rsid w:val="003416D1"/>
    <w:rsid w:val="00344F51"/>
    <w:rsid w:val="0034685B"/>
    <w:rsid w:val="00346D12"/>
    <w:rsid w:val="00347EC8"/>
    <w:rsid w:val="003502BA"/>
    <w:rsid w:val="0035427B"/>
    <w:rsid w:val="00355031"/>
    <w:rsid w:val="00360875"/>
    <w:rsid w:val="00365A3A"/>
    <w:rsid w:val="00374BEE"/>
    <w:rsid w:val="00377B87"/>
    <w:rsid w:val="00377D5B"/>
    <w:rsid w:val="00377F01"/>
    <w:rsid w:val="003839F2"/>
    <w:rsid w:val="00384CD5"/>
    <w:rsid w:val="00385A26"/>
    <w:rsid w:val="003927E1"/>
    <w:rsid w:val="00397DF4"/>
    <w:rsid w:val="00397EC2"/>
    <w:rsid w:val="003A0E05"/>
    <w:rsid w:val="003A3451"/>
    <w:rsid w:val="003A7157"/>
    <w:rsid w:val="003A7D2E"/>
    <w:rsid w:val="003B2239"/>
    <w:rsid w:val="003B2B12"/>
    <w:rsid w:val="003B2F24"/>
    <w:rsid w:val="003B339A"/>
    <w:rsid w:val="003B45B5"/>
    <w:rsid w:val="003C2492"/>
    <w:rsid w:val="003C3026"/>
    <w:rsid w:val="003C39FD"/>
    <w:rsid w:val="003C53BA"/>
    <w:rsid w:val="003C6924"/>
    <w:rsid w:val="003C79F7"/>
    <w:rsid w:val="003D0EB8"/>
    <w:rsid w:val="003D10F6"/>
    <w:rsid w:val="003D1806"/>
    <w:rsid w:val="003D2171"/>
    <w:rsid w:val="003D501D"/>
    <w:rsid w:val="003D5218"/>
    <w:rsid w:val="003D5E5E"/>
    <w:rsid w:val="003D6007"/>
    <w:rsid w:val="003D7C45"/>
    <w:rsid w:val="003E06C1"/>
    <w:rsid w:val="003E1F99"/>
    <w:rsid w:val="003E3A7D"/>
    <w:rsid w:val="003E4B33"/>
    <w:rsid w:val="003E59DD"/>
    <w:rsid w:val="003F254F"/>
    <w:rsid w:val="003F714B"/>
    <w:rsid w:val="004005F8"/>
    <w:rsid w:val="00403663"/>
    <w:rsid w:val="00405F39"/>
    <w:rsid w:val="00406BBF"/>
    <w:rsid w:val="0041023C"/>
    <w:rsid w:val="004114A0"/>
    <w:rsid w:val="0041423B"/>
    <w:rsid w:val="00417F27"/>
    <w:rsid w:val="00420CAE"/>
    <w:rsid w:val="00420F24"/>
    <w:rsid w:val="00422F4C"/>
    <w:rsid w:val="004311CE"/>
    <w:rsid w:val="00433A28"/>
    <w:rsid w:val="00433B46"/>
    <w:rsid w:val="00435D08"/>
    <w:rsid w:val="0043706A"/>
    <w:rsid w:val="0043781B"/>
    <w:rsid w:val="00437F78"/>
    <w:rsid w:val="004415EF"/>
    <w:rsid w:val="00442A80"/>
    <w:rsid w:val="0044306D"/>
    <w:rsid w:val="0044487A"/>
    <w:rsid w:val="00445EA1"/>
    <w:rsid w:val="004607CA"/>
    <w:rsid w:val="004609C9"/>
    <w:rsid w:val="0046233B"/>
    <w:rsid w:val="0046328B"/>
    <w:rsid w:val="004633D1"/>
    <w:rsid w:val="0046698D"/>
    <w:rsid w:val="00471998"/>
    <w:rsid w:val="00472194"/>
    <w:rsid w:val="00476D94"/>
    <w:rsid w:val="00483970"/>
    <w:rsid w:val="00486280"/>
    <w:rsid w:val="00487F83"/>
    <w:rsid w:val="00491343"/>
    <w:rsid w:val="0049552C"/>
    <w:rsid w:val="0049574C"/>
    <w:rsid w:val="004A38B3"/>
    <w:rsid w:val="004A481E"/>
    <w:rsid w:val="004A50DF"/>
    <w:rsid w:val="004A6E5B"/>
    <w:rsid w:val="004A6FC3"/>
    <w:rsid w:val="004B08E8"/>
    <w:rsid w:val="004B141E"/>
    <w:rsid w:val="004C0413"/>
    <w:rsid w:val="004C6109"/>
    <w:rsid w:val="004D052A"/>
    <w:rsid w:val="004D27E7"/>
    <w:rsid w:val="004D31B8"/>
    <w:rsid w:val="004D3C98"/>
    <w:rsid w:val="004D509E"/>
    <w:rsid w:val="004D55DA"/>
    <w:rsid w:val="004D7DEB"/>
    <w:rsid w:val="004E17C8"/>
    <w:rsid w:val="004E1EE1"/>
    <w:rsid w:val="004E1F42"/>
    <w:rsid w:val="004E3619"/>
    <w:rsid w:val="004E3937"/>
    <w:rsid w:val="004E3BDF"/>
    <w:rsid w:val="004E4882"/>
    <w:rsid w:val="004E50D3"/>
    <w:rsid w:val="004E51BD"/>
    <w:rsid w:val="004E659A"/>
    <w:rsid w:val="004E7F68"/>
    <w:rsid w:val="004F0966"/>
    <w:rsid w:val="004F37CB"/>
    <w:rsid w:val="004F7518"/>
    <w:rsid w:val="005009D4"/>
    <w:rsid w:val="00503418"/>
    <w:rsid w:val="00507AC3"/>
    <w:rsid w:val="00512D12"/>
    <w:rsid w:val="00513338"/>
    <w:rsid w:val="00513A62"/>
    <w:rsid w:val="00514383"/>
    <w:rsid w:val="0051770D"/>
    <w:rsid w:val="005208D5"/>
    <w:rsid w:val="005264F4"/>
    <w:rsid w:val="0054317D"/>
    <w:rsid w:val="00544B22"/>
    <w:rsid w:val="00547046"/>
    <w:rsid w:val="00547B28"/>
    <w:rsid w:val="005518E6"/>
    <w:rsid w:val="00551D9D"/>
    <w:rsid w:val="00552524"/>
    <w:rsid w:val="0055511C"/>
    <w:rsid w:val="0056025F"/>
    <w:rsid w:val="00561AE3"/>
    <w:rsid w:val="00563A40"/>
    <w:rsid w:val="005708E7"/>
    <w:rsid w:val="00571676"/>
    <w:rsid w:val="00572F56"/>
    <w:rsid w:val="00572FAE"/>
    <w:rsid w:val="00574AE3"/>
    <w:rsid w:val="00575797"/>
    <w:rsid w:val="00581264"/>
    <w:rsid w:val="00583CBA"/>
    <w:rsid w:val="005850DD"/>
    <w:rsid w:val="0058580C"/>
    <w:rsid w:val="005914DD"/>
    <w:rsid w:val="0059198E"/>
    <w:rsid w:val="0059366E"/>
    <w:rsid w:val="00594441"/>
    <w:rsid w:val="005955BD"/>
    <w:rsid w:val="00595733"/>
    <w:rsid w:val="00595E4C"/>
    <w:rsid w:val="0059601B"/>
    <w:rsid w:val="005979F7"/>
    <w:rsid w:val="005A37BA"/>
    <w:rsid w:val="005A514B"/>
    <w:rsid w:val="005A581D"/>
    <w:rsid w:val="005B18B6"/>
    <w:rsid w:val="005B2CAE"/>
    <w:rsid w:val="005B3ECE"/>
    <w:rsid w:val="005B49DE"/>
    <w:rsid w:val="005B548A"/>
    <w:rsid w:val="005B5C93"/>
    <w:rsid w:val="005B5CB8"/>
    <w:rsid w:val="005B77D1"/>
    <w:rsid w:val="005C0561"/>
    <w:rsid w:val="005C3CCB"/>
    <w:rsid w:val="005C6542"/>
    <w:rsid w:val="005C6CAF"/>
    <w:rsid w:val="005D3532"/>
    <w:rsid w:val="005E07E2"/>
    <w:rsid w:val="005E2093"/>
    <w:rsid w:val="005E228F"/>
    <w:rsid w:val="005E3BAA"/>
    <w:rsid w:val="005E6BDF"/>
    <w:rsid w:val="005F2244"/>
    <w:rsid w:val="005F23BD"/>
    <w:rsid w:val="005F278D"/>
    <w:rsid w:val="005F3A1D"/>
    <w:rsid w:val="005F5714"/>
    <w:rsid w:val="005F6A6C"/>
    <w:rsid w:val="00600082"/>
    <w:rsid w:val="0060164E"/>
    <w:rsid w:val="00601752"/>
    <w:rsid w:val="0060611F"/>
    <w:rsid w:val="00610527"/>
    <w:rsid w:val="006122D4"/>
    <w:rsid w:val="006146D2"/>
    <w:rsid w:val="00614D72"/>
    <w:rsid w:val="00615D3B"/>
    <w:rsid w:val="00616CC6"/>
    <w:rsid w:val="00620AB5"/>
    <w:rsid w:val="00623561"/>
    <w:rsid w:val="00623D95"/>
    <w:rsid w:val="00626AE3"/>
    <w:rsid w:val="00627132"/>
    <w:rsid w:val="0063118B"/>
    <w:rsid w:val="00632754"/>
    <w:rsid w:val="00633631"/>
    <w:rsid w:val="00636699"/>
    <w:rsid w:val="00636AC2"/>
    <w:rsid w:val="00636D85"/>
    <w:rsid w:val="00642085"/>
    <w:rsid w:val="006425D5"/>
    <w:rsid w:val="00647689"/>
    <w:rsid w:val="006516E3"/>
    <w:rsid w:val="00652DF6"/>
    <w:rsid w:val="0065368B"/>
    <w:rsid w:val="00653DD1"/>
    <w:rsid w:val="006576D4"/>
    <w:rsid w:val="00670739"/>
    <w:rsid w:val="0067109A"/>
    <w:rsid w:val="00671FCA"/>
    <w:rsid w:val="00673B9C"/>
    <w:rsid w:val="006804F2"/>
    <w:rsid w:val="00681D45"/>
    <w:rsid w:val="00681F4D"/>
    <w:rsid w:val="00687909"/>
    <w:rsid w:val="00690928"/>
    <w:rsid w:val="00692CC2"/>
    <w:rsid w:val="00693D02"/>
    <w:rsid w:val="00694D75"/>
    <w:rsid w:val="006A3D98"/>
    <w:rsid w:val="006A708F"/>
    <w:rsid w:val="006A7945"/>
    <w:rsid w:val="006B04A7"/>
    <w:rsid w:val="006B3149"/>
    <w:rsid w:val="006B5914"/>
    <w:rsid w:val="006B76A8"/>
    <w:rsid w:val="006C0478"/>
    <w:rsid w:val="006C0B06"/>
    <w:rsid w:val="006C2360"/>
    <w:rsid w:val="006C7A40"/>
    <w:rsid w:val="006D1C6D"/>
    <w:rsid w:val="006D2FF1"/>
    <w:rsid w:val="006D4A03"/>
    <w:rsid w:val="006E2609"/>
    <w:rsid w:val="006E3ECB"/>
    <w:rsid w:val="006E4792"/>
    <w:rsid w:val="006E47A1"/>
    <w:rsid w:val="006E50DD"/>
    <w:rsid w:val="006F03D7"/>
    <w:rsid w:val="007039A4"/>
    <w:rsid w:val="00704DEB"/>
    <w:rsid w:val="007051A2"/>
    <w:rsid w:val="00706E48"/>
    <w:rsid w:val="00712709"/>
    <w:rsid w:val="0071441C"/>
    <w:rsid w:val="0071666D"/>
    <w:rsid w:val="00727601"/>
    <w:rsid w:val="00734DF6"/>
    <w:rsid w:val="00735878"/>
    <w:rsid w:val="00735F15"/>
    <w:rsid w:val="0073737C"/>
    <w:rsid w:val="007377EA"/>
    <w:rsid w:val="00737D9D"/>
    <w:rsid w:val="007400B2"/>
    <w:rsid w:val="007422E1"/>
    <w:rsid w:val="00743389"/>
    <w:rsid w:val="00744978"/>
    <w:rsid w:val="00747374"/>
    <w:rsid w:val="00747CB6"/>
    <w:rsid w:val="00750142"/>
    <w:rsid w:val="007510CE"/>
    <w:rsid w:val="00754E63"/>
    <w:rsid w:val="00755612"/>
    <w:rsid w:val="0075580D"/>
    <w:rsid w:val="00760458"/>
    <w:rsid w:val="0076332A"/>
    <w:rsid w:val="007665D1"/>
    <w:rsid w:val="007714EB"/>
    <w:rsid w:val="007741D5"/>
    <w:rsid w:val="007745D7"/>
    <w:rsid w:val="00775650"/>
    <w:rsid w:val="007759BA"/>
    <w:rsid w:val="007766DE"/>
    <w:rsid w:val="0078396B"/>
    <w:rsid w:val="00783ED2"/>
    <w:rsid w:val="0078732E"/>
    <w:rsid w:val="00790F23"/>
    <w:rsid w:val="00791E6D"/>
    <w:rsid w:val="0079612C"/>
    <w:rsid w:val="00796A3F"/>
    <w:rsid w:val="00797D0F"/>
    <w:rsid w:val="007A1C76"/>
    <w:rsid w:val="007A42BD"/>
    <w:rsid w:val="007B24A5"/>
    <w:rsid w:val="007B33E3"/>
    <w:rsid w:val="007B366B"/>
    <w:rsid w:val="007B542E"/>
    <w:rsid w:val="007B58F0"/>
    <w:rsid w:val="007B6F21"/>
    <w:rsid w:val="007C1774"/>
    <w:rsid w:val="007C1E07"/>
    <w:rsid w:val="007C2B4F"/>
    <w:rsid w:val="007C4FB2"/>
    <w:rsid w:val="007C628F"/>
    <w:rsid w:val="007C6CB2"/>
    <w:rsid w:val="007D04C5"/>
    <w:rsid w:val="007D2A5E"/>
    <w:rsid w:val="007D4345"/>
    <w:rsid w:val="007D6C20"/>
    <w:rsid w:val="007D77F0"/>
    <w:rsid w:val="007F1052"/>
    <w:rsid w:val="007F1D3D"/>
    <w:rsid w:val="007F20C2"/>
    <w:rsid w:val="007F54AE"/>
    <w:rsid w:val="007F6313"/>
    <w:rsid w:val="00803807"/>
    <w:rsid w:val="0080517D"/>
    <w:rsid w:val="008052AA"/>
    <w:rsid w:val="008055C0"/>
    <w:rsid w:val="00805F95"/>
    <w:rsid w:val="00807D24"/>
    <w:rsid w:val="00810ECE"/>
    <w:rsid w:val="008115C6"/>
    <w:rsid w:val="00812D1D"/>
    <w:rsid w:val="0081457E"/>
    <w:rsid w:val="0081541F"/>
    <w:rsid w:val="008161A9"/>
    <w:rsid w:val="008161C1"/>
    <w:rsid w:val="00821AF4"/>
    <w:rsid w:val="00822025"/>
    <w:rsid w:val="00822AD7"/>
    <w:rsid w:val="00825405"/>
    <w:rsid w:val="00825D18"/>
    <w:rsid w:val="008261FD"/>
    <w:rsid w:val="00826396"/>
    <w:rsid w:val="00830938"/>
    <w:rsid w:val="00830B30"/>
    <w:rsid w:val="008352C8"/>
    <w:rsid w:val="0083551C"/>
    <w:rsid w:val="00835E81"/>
    <w:rsid w:val="008365D6"/>
    <w:rsid w:val="00837484"/>
    <w:rsid w:val="008426C6"/>
    <w:rsid w:val="00844209"/>
    <w:rsid w:val="00850003"/>
    <w:rsid w:val="00850C71"/>
    <w:rsid w:val="00851A44"/>
    <w:rsid w:val="00854830"/>
    <w:rsid w:val="00854C42"/>
    <w:rsid w:val="00855694"/>
    <w:rsid w:val="00857A88"/>
    <w:rsid w:val="0086052D"/>
    <w:rsid w:val="0086278B"/>
    <w:rsid w:val="00870EB7"/>
    <w:rsid w:val="00871548"/>
    <w:rsid w:val="008724D2"/>
    <w:rsid w:val="00877679"/>
    <w:rsid w:val="00884959"/>
    <w:rsid w:val="00885C3B"/>
    <w:rsid w:val="00887C83"/>
    <w:rsid w:val="00887CC8"/>
    <w:rsid w:val="0089429F"/>
    <w:rsid w:val="008957DF"/>
    <w:rsid w:val="00895AB7"/>
    <w:rsid w:val="008963D1"/>
    <w:rsid w:val="00896B78"/>
    <w:rsid w:val="008A1823"/>
    <w:rsid w:val="008A1B87"/>
    <w:rsid w:val="008A5AE3"/>
    <w:rsid w:val="008A7CAC"/>
    <w:rsid w:val="008B00DB"/>
    <w:rsid w:val="008B114C"/>
    <w:rsid w:val="008B2C02"/>
    <w:rsid w:val="008B34AC"/>
    <w:rsid w:val="008B5457"/>
    <w:rsid w:val="008B59C2"/>
    <w:rsid w:val="008B6DD5"/>
    <w:rsid w:val="008C6418"/>
    <w:rsid w:val="008C642F"/>
    <w:rsid w:val="008D42DA"/>
    <w:rsid w:val="008D42EA"/>
    <w:rsid w:val="008D7852"/>
    <w:rsid w:val="008D7E79"/>
    <w:rsid w:val="008E17D9"/>
    <w:rsid w:val="008E39DF"/>
    <w:rsid w:val="008E5559"/>
    <w:rsid w:val="008E7842"/>
    <w:rsid w:val="008F2132"/>
    <w:rsid w:val="00900384"/>
    <w:rsid w:val="00911543"/>
    <w:rsid w:val="009123AA"/>
    <w:rsid w:val="00912B2B"/>
    <w:rsid w:val="00913841"/>
    <w:rsid w:val="00913D9E"/>
    <w:rsid w:val="009165B7"/>
    <w:rsid w:val="00921690"/>
    <w:rsid w:val="00921DFD"/>
    <w:rsid w:val="009253BF"/>
    <w:rsid w:val="00926FF3"/>
    <w:rsid w:val="00930E80"/>
    <w:rsid w:val="00931CFF"/>
    <w:rsid w:val="009335DF"/>
    <w:rsid w:val="00934DDE"/>
    <w:rsid w:val="009375E1"/>
    <w:rsid w:val="00941148"/>
    <w:rsid w:val="00941892"/>
    <w:rsid w:val="00942E8F"/>
    <w:rsid w:val="00943CE1"/>
    <w:rsid w:val="00944AE7"/>
    <w:rsid w:val="00950C90"/>
    <w:rsid w:val="0095657B"/>
    <w:rsid w:val="009601F3"/>
    <w:rsid w:val="009615FE"/>
    <w:rsid w:val="00962151"/>
    <w:rsid w:val="009646D4"/>
    <w:rsid w:val="009649FD"/>
    <w:rsid w:val="00964ABD"/>
    <w:rsid w:val="00966EBE"/>
    <w:rsid w:val="009678F1"/>
    <w:rsid w:val="009708FA"/>
    <w:rsid w:val="009725A6"/>
    <w:rsid w:val="0097278B"/>
    <w:rsid w:val="00972A6E"/>
    <w:rsid w:val="0097366C"/>
    <w:rsid w:val="0097446A"/>
    <w:rsid w:val="00974837"/>
    <w:rsid w:val="0098008C"/>
    <w:rsid w:val="00980C30"/>
    <w:rsid w:val="00980E4E"/>
    <w:rsid w:val="00983212"/>
    <w:rsid w:val="00983EBF"/>
    <w:rsid w:val="00984259"/>
    <w:rsid w:val="009847E9"/>
    <w:rsid w:val="00990017"/>
    <w:rsid w:val="00991631"/>
    <w:rsid w:val="00995990"/>
    <w:rsid w:val="009972CC"/>
    <w:rsid w:val="009A151D"/>
    <w:rsid w:val="009A26E9"/>
    <w:rsid w:val="009A3386"/>
    <w:rsid w:val="009A3ADB"/>
    <w:rsid w:val="009A5DBC"/>
    <w:rsid w:val="009B0FE2"/>
    <w:rsid w:val="009B14DF"/>
    <w:rsid w:val="009B1830"/>
    <w:rsid w:val="009B3F54"/>
    <w:rsid w:val="009B7584"/>
    <w:rsid w:val="009C1E61"/>
    <w:rsid w:val="009C2FF0"/>
    <w:rsid w:val="009C5C88"/>
    <w:rsid w:val="009C6103"/>
    <w:rsid w:val="009D0BDF"/>
    <w:rsid w:val="009D1756"/>
    <w:rsid w:val="009D2241"/>
    <w:rsid w:val="009D4592"/>
    <w:rsid w:val="009D6044"/>
    <w:rsid w:val="009D7147"/>
    <w:rsid w:val="009D7852"/>
    <w:rsid w:val="009D7E21"/>
    <w:rsid w:val="009E1DA8"/>
    <w:rsid w:val="009E5DF3"/>
    <w:rsid w:val="009E6395"/>
    <w:rsid w:val="009E7D73"/>
    <w:rsid w:val="009F0533"/>
    <w:rsid w:val="009F3664"/>
    <w:rsid w:val="00A01297"/>
    <w:rsid w:val="00A0274F"/>
    <w:rsid w:val="00A03070"/>
    <w:rsid w:val="00A034D1"/>
    <w:rsid w:val="00A05062"/>
    <w:rsid w:val="00A0508D"/>
    <w:rsid w:val="00A060A9"/>
    <w:rsid w:val="00A06F1E"/>
    <w:rsid w:val="00A07518"/>
    <w:rsid w:val="00A07CE0"/>
    <w:rsid w:val="00A10B66"/>
    <w:rsid w:val="00A14C15"/>
    <w:rsid w:val="00A20584"/>
    <w:rsid w:val="00A21050"/>
    <w:rsid w:val="00A23595"/>
    <w:rsid w:val="00A25C0F"/>
    <w:rsid w:val="00A2618F"/>
    <w:rsid w:val="00A30AE6"/>
    <w:rsid w:val="00A35F83"/>
    <w:rsid w:val="00A400FD"/>
    <w:rsid w:val="00A41478"/>
    <w:rsid w:val="00A41DCD"/>
    <w:rsid w:val="00A41E57"/>
    <w:rsid w:val="00A42266"/>
    <w:rsid w:val="00A42370"/>
    <w:rsid w:val="00A46A82"/>
    <w:rsid w:val="00A46BFC"/>
    <w:rsid w:val="00A503D2"/>
    <w:rsid w:val="00A506CE"/>
    <w:rsid w:val="00A51D2C"/>
    <w:rsid w:val="00A53E94"/>
    <w:rsid w:val="00A55586"/>
    <w:rsid w:val="00A56EA2"/>
    <w:rsid w:val="00A57D60"/>
    <w:rsid w:val="00A621E1"/>
    <w:rsid w:val="00A632F9"/>
    <w:rsid w:val="00A63686"/>
    <w:rsid w:val="00A63C84"/>
    <w:rsid w:val="00A64FF0"/>
    <w:rsid w:val="00A65D64"/>
    <w:rsid w:val="00A6756E"/>
    <w:rsid w:val="00A67C4B"/>
    <w:rsid w:val="00A716AF"/>
    <w:rsid w:val="00A72195"/>
    <w:rsid w:val="00A73820"/>
    <w:rsid w:val="00A73FE0"/>
    <w:rsid w:val="00A75F31"/>
    <w:rsid w:val="00A760C3"/>
    <w:rsid w:val="00A76B56"/>
    <w:rsid w:val="00A8406B"/>
    <w:rsid w:val="00A8660B"/>
    <w:rsid w:val="00A86AC8"/>
    <w:rsid w:val="00A86AFC"/>
    <w:rsid w:val="00A8729F"/>
    <w:rsid w:val="00A90DB4"/>
    <w:rsid w:val="00A90F22"/>
    <w:rsid w:val="00A91DE1"/>
    <w:rsid w:val="00A94EFF"/>
    <w:rsid w:val="00A967AA"/>
    <w:rsid w:val="00A9715B"/>
    <w:rsid w:val="00A97307"/>
    <w:rsid w:val="00A97EFD"/>
    <w:rsid w:val="00AA0A88"/>
    <w:rsid w:val="00AA2E9C"/>
    <w:rsid w:val="00AA53F1"/>
    <w:rsid w:val="00AA5512"/>
    <w:rsid w:val="00AB009F"/>
    <w:rsid w:val="00AB0E9D"/>
    <w:rsid w:val="00AB24DA"/>
    <w:rsid w:val="00AB28AF"/>
    <w:rsid w:val="00AB3315"/>
    <w:rsid w:val="00AB3B7E"/>
    <w:rsid w:val="00AB7216"/>
    <w:rsid w:val="00AB7792"/>
    <w:rsid w:val="00AC35A4"/>
    <w:rsid w:val="00AC37C2"/>
    <w:rsid w:val="00AC4E8E"/>
    <w:rsid w:val="00AC71D6"/>
    <w:rsid w:val="00AC789A"/>
    <w:rsid w:val="00AD23A9"/>
    <w:rsid w:val="00AD2DBC"/>
    <w:rsid w:val="00AD342F"/>
    <w:rsid w:val="00AD3DF7"/>
    <w:rsid w:val="00AE585B"/>
    <w:rsid w:val="00AE58FD"/>
    <w:rsid w:val="00AE5E92"/>
    <w:rsid w:val="00AE6CA7"/>
    <w:rsid w:val="00AF2A66"/>
    <w:rsid w:val="00AF35C8"/>
    <w:rsid w:val="00AF37D8"/>
    <w:rsid w:val="00AF5E17"/>
    <w:rsid w:val="00B0270A"/>
    <w:rsid w:val="00B03918"/>
    <w:rsid w:val="00B040F6"/>
    <w:rsid w:val="00B04A24"/>
    <w:rsid w:val="00B05657"/>
    <w:rsid w:val="00B076C6"/>
    <w:rsid w:val="00B07B32"/>
    <w:rsid w:val="00B1009E"/>
    <w:rsid w:val="00B13E15"/>
    <w:rsid w:val="00B14A31"/>
    <w:rsid w:val="00B14F54"/>
    <w:rsid w:val="00B15B0D"/>
    <w:rsid w:val="00B16D30"/>
    <w:rsid w:val="00B20824"/>
    <w:rsid w:val="00B21D99"/>
    <w:rsid w:val="00B228AD"/>
    <w:rsid w:val="00B22C45"/>
    <w:rsid w:val="00B24BD1"/>
    <w:rsid w:val="00B26895"/>
    <w:rsid w:val="00B31C89"/>
    <w:rsid w:val="00B4798D"/>
    <w:rsid w:val="00B53E7F"/>
    <w:rsid w:val="00B55433"/>
    <w:rsid w:val="00B57122"/>
    <w:rsid w:val="00B60CB3"/>
    <w:rsid w:val="00B624A3"/>
    <w:rsid w:val="00B62AD6"/>
    <w:rsid w:val="00B64627"/>
    <w:rsid w:val="00B64FE2"/>
    <w:rsid w:val="00B661CA"/>
    <w:rsid w:val="00B662EE"/>
    <w:rsid w:val="00B71623"/>
    <w:rsid w:val="00B71746"/>
    <w:rsid w:val="00B74D6A"/>
    <w:rsid w:val="00B74ECA"/>
    <w:rsid w:val="00B8186A"/>
    <w:rsid w:val="00B83378"/>
    <w:rsid w:val="00B8548D"/>
    <w:rsid w:val="00B904E4"/>
    <w:rsid w:val="00B920AE"/>
    <w:rsid w:val="00B93BF1"/>
    <w:rsid w:val="00B9583D"/>
    <w:rsid w:val="00B958D9"/>
    <w:rsid w:val="00B976CE"/>
    <w:rsid w:val="00BA3401"/>
    <w:rsid w:val="00BA4953"/>
    <w:rsid w:val="00BA5DDB"/>
    <w:rsid w:val="00BA675E"/>
    <w:rsid w:val="00BA7329"/>
    <w:rsid w:val="00BB528A"/>
    <w:rsid w:val="00BB709D"/>
    <w:rsid w:val="00BC0F8A"/>
    <w:rsid w:val="00BC2A7C"/>
    <w:rsid w:val="00BC377B"/>
    <w:rsid w:val="00BC3D7B"/>
    <w:rsid w:val="00BC477F"/>
    <w:rsid w:val="00BC4A2B"/>
    <w:rsid w:val="00BC4C30"/>
    <w:rsid w:val="00BC5C7C"/>
    <w:rsid w:val="00BC66D9"/>
    <w:rsid w:val="00BD1665"/>
    <w:rsid w:val="00BD2A56"/>
    <w:rsid w:val="00BD2AFA"/>
    <w:rsid w:val="00BD51AD"/>
    <w:rsid w:val="00BD7632"/>
    <w:rsid w:val="00BE0D13"/>
    <w:rsid w:val="00BE6A41"/>
    <w:rsid w:val="00BE7B7D"/>
    <w:rsid w:val="00BF1938"/>
    <w:rsid w:val="00BF3C86"/>
    <w:rsid w:val="00C00EFC"/>
    <w:rsid w:val="00C0146E"/>
    <w:rsid w:val="00C02582"/>
    <w:rsid w:val="00C03FFA"/>
    <w:rsid w:val="00C046A7"/>
    <w:rsid w:val="00C07950"/>
    <w:rsid w:val="00C111D9"/>
    <w:rsid w:val="00C13752"/>
    <w:rsid w:val="00C13F09"/>
    <w:rsid w:val="00C24E75"/>
    <w:rsid w:val="00C25D57"/>
    <w:rsid w:val="00C27A90"/>
    <w:rsid w:val="00C32C4C"/>
    <w:rsid w:val="00C34322"/>
    <w:rsid w:val="00C34494"/>
    <w:rsid w:val="00C34E3B"/>
    <w:rsid w:val="00C36327"/>
    <w:rsid w:val="00C37407"/>
    <w:rsid w:val="00C40AFB"/>
    <w:rsid w:val="00C41419"/>
    <w:rsid w:val="00C43DEE"/>
    <w:rsid w:val="00C449F8"/>
    <w:rsid w:val="00C46211"/>
    <w:rsid w:val="00C467F3"/>
    <w:rsid w:val="00C471E2"/>
    <w:rsid w:val="00C47801"/>
    <w:rsid w:val="00C47FF3"/>
    <w:rsid w:val="00C5046B"/>
    <w:rsid w:val="00C50BE1"/>
    <w:rsid w:val="00C53DDE"/>
    <w:rsid w:val="00C54B0C"/>
    <w:rsid w:val="00C551EB"/>
    <w:rsid w:val="00C5751B"/>
    <w:rsid w:val="00C579EA"/>
    <w:rsid w:val="00C63880"/>
    <w:rsid w:val="00C653AD"/>
    <w:rsid w:val="00C65513"/>
    <w:rsid w:val="00C65DD3"/>
    <w:rsid w:val="00C70729"/>
    <w:rsid w:val="00C71FC9"/>
    <w:rsid w:val="00C7257C"/>
    <w:rsid w:val="00C72F96"/>
    <w:rsid w:val="00C72FB5"/>
    <w:rsid w:val="00C7397D"/>
    <w:rsid w:val="00C76958"/>
    <w:rsid w:val="00C824B0"/>
    <w:rsid w:val="00C83BAC"/>
    <w:rsid w:val="00C84535"/>
    <w:rsid w:val="00C8522E"/>
    <w:rsid w:val="00C90BF6"/>
    <w:rsid w:val="00C940C1"/>
    <w:rsid w:val="00C960F8"/>
    <w:rsid w:val="00C962BA"/>
    <w:rsid w:val="00CA1294"/>
    <w:rsid w:val="00CA2BF3"/>
    <w:rsid w:val="00CA52A9"/>
    <w:rsid w:val="00CB2F13"/>
    <w:rsid w:val="00CB5289"/>
    <w:rsid w:val="00CB558B"/>
    <w:rsid w:val="00CC026C"/>
    <w:rsid w:val="00CC6004"/>
    <w:rsid w:val="00CD0627"/>
    <w:rsid w:val="00CD2020"/>
    <w:rsid w:val="00CD49A7"/>
    <w:rsid w:val="00CD4B7E"/>
    <w:rsid w:val="00CD5493"/>
    <w:rsid w:val="00CD647E"/>
    <w:rsid w:val="00CD659D"/>
    <w:rsid w:val="00CD69BA"/>
    <w:rsid w:val="00CE2EE1"/>
    <w:rsid w:val="00CE4F10"/>
    <w:rsid w:val="00CE67FA"/>
    <w:rsid w:val="00CE6DF7"/>
    <w:rsid w:val="00CF2F78"/>
    <w:rsid w:val="00CF3515"/>
    <w:rsid w:val="00CF701A"/>
    <w:rsid w:val="00D0181E"/>
    <w:rsid w:val="00D037AF"/>
    <w:rsid w:val="00D075E5"/>
    <w:rsid w:val="00D145F3"/>
    <w:rsid w:val="00D17E00"/>
    <w:rsid w:val="00D25F97"/>
    <w:rsid w:val="00D26D81"/>
    <w:rsid w:val="00D275BC"/>
    <w:rsid w:val="00D27B62"/>
    <w:rsid w:val="00D27C66"/>
    <w:rsid w:val="00D3384B"/>
    <w:rsid w:val="00D360C2"/>
    <w:rsid w:val="00D37868"/>
    <w:rsid w:val="00D378BD"/>
    <w:rsid w:val="00D409DB"/>
    <w:rsid w:val="00D410BA"/>
    <w:rsid w:val="00D42304"/>
    <w:rsid w:val="00D4269D"/>
    <w:rsid w:val="00D453DC"/>
    <w:rsid w:val="00D46AE5"/>
    <w:rsid w:val="00D516A8"/>
    <w:rsid w:val="00D5177D"/>
    <w:rsid w:val="00D52278"/>
    <w:rsid w:val="00D5343A"/>
    <w:rsid w:val="00D609D8"/>
    <w:rsid w:val="00D6258C"/>
    <w:rsid w:val="00D63AF9"/>
    <w:rsid w:val="00D660D8"/>
    <w:rsid w:val="00D67D81"/>
    <w:rsid w:val="00D67DD1"/>
    <w:rsid w:val="00D7087E"/>
    <w:rsid w:val="00D73536"/>
    <w:rsid w:val="00D74347"/>
    <w:rsid w:val="00D759FE"/>
    <w:rsid w:val="00D75A9B"/>
    <w:rsid w:val="00D76705"/>
    <w:rsid w:val="00D77729"/>
    <w:rsid w:val="00D806A2"/>
    <w:rsid w:val="00D80810"/>
    <w:rsid w:val="00D831AA"/>
    <w:rsid w:val="00D836E8"/>
    <w:rsid w:val="00D83ADD"/>
    <w:rsid w:val="00D83D93"/>
    <w:rsid w:val="00D83DF5"/>
    <w:rsid w:val="00D85DE2"/>
    <w:rsid w:val="00D85F47"/>
    <w:rsid w:val="00D94D97"/>
    <w:rsid w:val="00D95B67"/>
    <w:rsid w:val="00D95BF8"/>
    <w:rsid w:val="00D95F56"/>
    <w:rsid w:val="00DA4470"/>
    <w:rsid w:val="00DA50F0"/>
    <w:rsid w:val="00DA6823"/>
    <w:rsid w:val="00DA6B5E"/>
    <w:rsid w:val="00DA7D97"/>
    <w:rsid w:val="00DB2D3D"/>
    <w:rsid w:val="00DC0CFB"/>
    <w:rsid w:val="00DC3D1C"/>
    <w:rsid w:val="00DC4D78"/>
    <w:rsid w:val="00DC4F90"/>
    <w:rsid w:val="00DC6D87"/>
    <w:rsid w:val="00DC7386"/>
    <w:rsid w:val="00DD127B"/>
    <w:rsid w:val="00DD23E4"/>
    <w:rsid w:val="00DD418B"/>
    <w:rsid w:val="00DE030F"/>
    <w:rsid w:val="00DE287B"/>
    <w:rsid w:val="00DE368F"/>
    <w:rsid w:val="00DE52E6"/>
    <w:rsid w:val="00DE5866"/>
    <w:rsid w:val="00DE5BEB"/>
    <w:rsid w:val="00DF27E8"/>
    <w:rsid w:val="00DF4FE0"/>
    <w:rsid w:val="00DF5013"/>
    <w:rsid w:val="00DF5982"/>
    <w:rsid w:val="00DF67D8"/>
    <w:rsid w:val="00E00585"/>
    <w:rsid w:val="00E01684"/>
    <w:rsid w:val="00E018A0"/>
    <w:rsid w:val="00E05452"/>
    <w:rsid w:val="00E055C3"/>
    <w:rsid w:val="00E05A02"/>
    <w:rsid w:val="00E119FE"/>
    <w:rsid w:val="00E13C92"/>
    <w:rsid w:val="00E1660A"/>
    <w:rsid w:val="00E203F4"/>
    <w:rsid w:val="00E20A6F"/>
    <w:rsid w:val="00E24571"/>
    <w:rsid w:val="00E25E23"/>
    <w:rsid w:val="00E316AD"/>
    <w:rsid w:val="00E31739"/>
    <w:rsid w:val="00E33BE8"/>
    <w:rsid w:val="00E36084"/>
    <w:rsid w:val="00E368CE"/>
    <w:rsid w:val="00E528FC"/>
    <w:rsid w:val="00E52BB6"/>
    <w:rsid w:val="00E5306E"/>
    <w:rsid w:val="00E56A6D"/>
    <w:rsid w:val="00E60191"/>
    <w:rsid w:val="00E60B7A"/>
    <w:rsid w:val="00E61740"/>
    <w:rsid w:val="00E6529E"/>
    <w:rsid w:val="00E65CCF"/>
    <w:rsid w:val="00E667CF"/>
    <w:rsid w:val="00E73211"/>
    <w:rsid w:val="00E75727"/>
    <w:rsid w:val="00E81395"/>
    <w:rsid w:val="00E81AB3"/>
    <w:rsid w:val="00E8666C"/>
    <w:rsid w:val="00E87785"/>
    <w:rsid w:val="00E9176F"/>
    <w:rsid w:val="00E96ABD"/>
    <w:rsid w:val="00EA10B1"/>
    <w:rsid w:val="00EA2F36"/>
    <w:rsid w:val="00EA5388"/>
    <w:rsid w:val="00EA6C8A"/>
    <w:rsid w:val="00EB0329"/>
    <w:rsid w:val="00EB1C01"/>
    <w:rsid w:val="00EB2876"/>
    <w:rsid w:val="00EB3668"/>
    <w:rsid w:val="00EB3886"/>
    <w:rsid w:val="00EB461C"/>
    <w:rsid w:val="00EB4EFF"/>
    <w:rsid w:val="00EB5210"/>
    <w:rsid w:val="00ED1F77"/>
    <w:rsid w:val="00ED31C6"/>
    <w:rsid w:val="00ED345B"/>
    <w:rsid w:val="00EE0C39"/>
    <w:rsid w:val="00EE7200"/>
    <w:rsid w:val="00EF2772"/>
    <w:rsid w:val="00EF34F2"/>
    <w:rsid w:val="00EF38BC"/>
    <w:rsid w:val="00EF3F3A"/>
    <w:rsid w:val="00EF6883"/>
    <w:rsid w:val="00EF6A4C"/>
    <w:rsid w:val="00F03C3F"/>
    <w:rsid w:val="00F04628"/>
    <w:rsid w:val="00F10AAF"/>
    <w:rsid w:val="00F11AB0"/>
    <w:rsid w:val="00F13568"/>
    <w:rsid w:val="00F13AB9"/>
    <w:rsid w:val="00F13D9D"/>
    <w:rsid w:val="00F142D7"/>
    <w:rsid w:val="00F1438A"/>
    <w:rsid w:val="00F14D5A"/>
    <w:rsid w:val="00F17B26"/>
    <w:rsid w:val="00F21761"/>
    <w:rsid w:val="00F22772"/>
    <w:rsid w:val="00F25157"/>
    <w:rsid w:val="00F25754"/>
    <w:rsid w:val="00F25C30"/>
    <w:rsid w:val="00F302BD"/>
    <w:rsid w:val="00F30800"/>
    <w:rsid w:val="00F310A8"/>
    <w:rsid w:val="00F34E75"/>
    <w:rsid w:val="00F365A2"/>
    <w:rsid w:val="00F36982"/>
    <w:rsid w:val="00F37223"/>
    <w:rsid w:val="00F37C6D"/>
    <w:rsid w:val="00F47D2C"/>
    <w:rsid w:val="00F50CC5"/>
    <w:rsid w:val="00F517BC"/>
    <w:rsid w:val="00F51F17"/>
    <w:rsid w:val="00F51FB4"/>
    <w:rsid w:val="00F52D57"/>
    <w:rsid w:val="00F53530"/>
    <w:rsid w:val="00F61ABA"/>
    <w:rsid w:val="00F62B92"/>
    <w:rsid w:val="00F64797"/>
    <w:rsid w:val="00F6689F"/>
    <w:rsid w:val="00F7210E"/>
    <w:rsid w:val="00F73D62"/>
    <w:rsid w:val="00F73E12"/>
    <w:rsid w:val="00F82139"/>
    <w:rsid w:val="00F843BF"/>
    <w:rsid w:val="00F87609"/>
    <w:rsid w:val="00F876B5"/>
    <w:rsid w:val="00F87C11"/>
    <w:rsid w:val="00F91503"/>
    <w:rsid w:val="00F93015"/>
    <w:rsid w:val="00F94A92"/>
    <w:rsid w:val="00F94F41"/>
    <w:rsid w:val="00FA12BE"/>
    <w:rsid w:val="00FA1DF7"/>
    <w:rsid w:val="00FA460F"/>
    <w:rsid w:val="00FA551E"/>
    <w:rsid w:val="00FA6077"/>
    <w:rsid w:val="00FA7665"/>
    <w:rsid w:val="00FB02C5"/>
    <w:rsid w:val="00FB2F79"/>
    <w:rsid w:val="00FB35A2"/>
    <w:rsid w:val="00FB51AB"/>
    <w:rsid w:val="00FB5DCB"/>
    <w:rsid w:val="00FB7086"/>
    <w:rsid w:val="00FC109B"/>
    <w:rsid w:val="00FC5C73"/>
    <w:rsid w:val="00FC754C"/>
    <w:rsid w:val="00FC76A5"/>
    <w:rsid w:val="00FD3704"/>
    <w:rsid w:val="00FD3A45"/>
    <w:rsid w:val="00FD41DB"/>
    <w:rsid w:val="00FD5F57"/>
    <w:rsid w:val="00FE2472"/>
    <w:rsid w:val="00FE2953"/>
    <w:rsid w:val="00FE6406"/>
    <w:rsid w:val="00FE6B83"/>
    <w:rsid w:val="00FE7C30"/>
    <w:rsid w:val="00FF097E"/>
    <w:rsid w:val="00FF1E91"/>
    <w:rsid w:val="00FF4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E493C"/>
  <w15:chartTrackingRefBased/>
  <w15:docId w15:val="{861ADE5F-0E86-4DA9-9138-40C9A85BD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3074"/>
    <w:pPr>
      <w:spacing w:after="200" w:line="276" w:lineRule="auto"/>
    </w:pPr>
  </w:style>
  <w:style w:type="paragraph" w:styleId="10">
    <w:name w:val="heading 1"/>
    <w:basedOn w:val="a"/>
    <w:next w:val="a"/>
    <w:link w:val="11"/>
    <w:uiPriority w:val="9"/>
    <w:qFormat/>
    <w:rsid w:val="00A07CE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07CE0"/>
    <w:rPr>
      <w:rFonts w:asciiTheme="majorHAnsi" w:eastAsiaTheme="majorEastAsia" w:hAnsiTheme="majorHAnsi" w:cstheme="majorBidi"/>
      <w:b/>
      <w:bCs/>
      <w:color w:val="2F5496" w:themeColor="accent1" w:themeShade="BF"/>
      <w:sz w:val="28"/>
      <w:szCs w:val="28"/>
    </w:rPr>
  </w:style>
  <w:style w:type="paragraph" w:styleId="a3">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
    <w:link w:val="a4"/>
    <w:uiPriority w:val="1"/>
    <w:qFormat/>
    <w:rsid w:val="00A07CE0"/>
    <w:pPr>
      <w:ind w:left="720"/>
      <w:contextualSpacing/>
    </w:pPr>
  </w:style>
  <w:style w:type="character" w:customStyle="1" w:styleId="a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3"/>
    <w:uiPriority w:val="1"/>
    <w:qFormat/>
    <w:locked/>
    <w:rsid w:val="00A07CE0"/>
  </w:style>
  <w:style w:type="paragraph" w:customStyle="1" w:styleId="1">
    <w:name w:val="Стиль1"/>
    <w:basedOn w:val="a3"/>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A07CE0"/>
    <w:rPr>
      <w:rFonts w:ascii="Times New Roman" w:hAnsi="Times New Roman" w:cs="Times New Roman"/>
      <w:b/>
      <w:sz w:val="28"/>
      <w:szCs w:val="28"/>
    </w:rPr>
  </w:style>
  <w:style w:type="paragraph" w:customStyle="1" w:styleId="2">
    <w:name w:val="Стиль2"/>
    <w:basedOn w:val="a3"/>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
    <w:name w:val="Стиль3"/>
    <w:basedOn w:val="a3"/>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0">
    <w:name w:val="Сетка таблицы2"/>
    <w:basedOn w:val="a1"/>
    <w:next w:val="a5"/>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A07CE0"/>
    <w:rPr>
      <w:color w:val="0000FF"/>
      <w:u w:val="single"/>
    </w:rPr>
  </w:style>
  <w:style w:type="character" w:customStyle="1" w:styleId="vertical-middle1">
    <w:name w:val="vertical-middle1"/>
    <w:rsid w:val="00A07CE0"/>
  </w:style>
  <w:style w:type="paragraph" w:styleId="a7">
    <w:name w:val="footer"/>
    <w:basedOn w:val="a"/>
    <w:link w:val="a8"/>
    <w:uiPriority w:val="99"/>
    <w:unhideWhenUsed/>
    <w:rsid w:val="00A07C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07CE0"/>
  </w:style>
  <w:style w:type="character" w:styleId="a9">
    <w:name w:val="page number"/>
    <w:basedOn w:val="a0"/>
    <w:uiPriority w:val="99"/>
    <w:semiHidden/>
    <w:unhideWhenUsed/>
    <w:rsid w:val="00A07CE0"/>
  </w:style>
  <w:style w:type="paragraph" w:styleId="aa">
    <w:name w:val="header"/>
    <w:basedOn w:val="a"/>
    <w:link w:val="ab"/>
    <w:uiPriority w:val="99"/>
    <w:unhideWhenUsed/>
    <w:rsid w:val="00A07CE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07CE0"/>
  </w:style>
  <w:style w:type="character" w:styleId="ac">
    <w:name w:val="annotation reference"/>
    <w:basedOn w:val="a0"/>
    <w:uiPriority w:val="99"/>
    <w:semiHidden/>
    <w:unhideWhenUsed/>
    <w:rsid w:val="00A07CE0"/>
    <w:rPr>
      <w:sz w:val="16"/>
      <w:szCs w:val="16"/>
    </w:rPr>
  </w:style>
  <w:style w:type="paragraph" w:styleId="ad">
    <w:name w:val="annotation text"/>
    <w:basedOn w:val="a"/>
    <w:link w:val="ae"/>
    <w:uiPriority w:val="99"/>
    <w:semiHidden/>
    <w:unhideWhenUsed/>
    <w:rsid w:val="00A07CE0"/>
    <w:pPr>
      <w:spacing w:line="240" w:lineRule="auto"/>
    </w:pPr>
    <w:rPr>
      <w:sz w:val="20"/>
      <w:szCs w:val="20"/>
    </w:rPr>
  </w:style>
  <w:style w:type="character" w:customStyle="1" w:styleId="ae">
    <w:name w:val="Текст примечания Знак"/>
    <w:basedOn w:val="a0"/>
    <w:link w:val="ad"/>
    <w:uiPriority w:val="99"/>
    <w:semiHidden/>
    <w:rsid w:val="00A07CE0"/>
    <w:rPr>
      <w:sz w:val="20"/>
      <w:szCs w:val="20"/>
    </w:rPr>
  </w:style>
  <w:style w:type="character" w:customStyle="1" w:styleId="af">
    <w:name w:val="Тема примечания Знак"/>
    <w:basedOn w:val="ae"/>
    <w:link w:val="af0"/>
    <w:uiPriority w:val="99"/>
    <w:semiHidden/>
    <w:rsid w:val="00A07CE0"/>
    <w:rPr>
      <w:b/>
      <w:bCs/>
      <w:sz w:val="20"/>
      <w:szCs w:val="20"/>
    </w:rPr>
  </w:style>
  <w:style w:type="paragraph" w:styleId="af0">
    <w:name w:val="annotation subject"/>
    <w:basedOn w:val="ad"/>
    <w:next w:val="ad"/>
    <w:link w:val="af"/>
    <w:uiPriority w:val="99"/>
    <w:semiHidden/>
    <w:unhideWhenUsed/>
    <w:rsid w:val="00A07CE0"/>
    <w:rPr>
      <w:b/>
      <w:bCs/>
    </w:rPr>
  </w:style>
  <w:style w:type="paragraph" w:styleId="af1">
    <w:name w:val="Balloon Text"/>
    <w:basedOn w:val="a"/>
    <w:link w:val="af2"/>
    <w:uiPriority w:val="99"/>
    <w:semiHidden/>
    <w:unhideWhenUsed/>
    <w:rsid w:val="00A07CE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07CE0"/>
    <w:rPr>
      <w:rFonts w:ascii="Segoe UI" w:hAnsi="Segoe UI" w:cs="Segoe UI"/>
      <w:sz w:val="18"/>
      <w:szCs w:val="18"/>
    </w:rPr>
  </w:style>
  <w:style w:type="character" w:customStyle="1" w:styleId="af3">
    <w:name w:val="Текст сноски Знак"/>
    <w:aliases w:val="Знак Знак,Знак2 Знак"/>
    <w:basedOn w:val="a0"/>
    <w:link w:val="af4"/>
    <w:uiPriority w:val="99"/>
    <w:semiHidden/>
    <w:locked/>
    <w:rsid w:val="00A07CE0"/>
    <w:rPr>
      <w:rFonts w:ascii="Times New Roman" w:hAnsi="Times New Roman" w:cs="Times New Roman"/>
      <w:sz w:val="20"/>
      <w:szCs w:val="20"/>
      <w:lang w:eastAsia="ru-RU"/>
    </w:rPr>
  </w:style>
  <w:style w:type="paragraph" w:styleId="af4">
    <w:name w:val="footnote text"/>
    <w:aliases w:val="Знак,Знак2"/>
    <w:basedOn w:val="a"/>
    <w:link w:val="af3"/>
    <w:uiPriority w:val="99"/>
    <w:semiHidden/>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0"/>
    <w:uiPriority w:val="99"/>
    <w:semiHidden/>
    <w:rsid w:val="00A07CE0"/>
    <w:rPr>
      <w:sz w:val="20"/>
      <w:szCs w:val="20"/>
    </w:rPr>
  </w:style>
  <w:style w:type="paragraph" w:customStyle="1" w:styleId="af5">
    <w:name w:val="_Основной с красной строки"/>
    <w:basedOn w:val="a"/>
    <w:qFormat/>
    <w:rsid w:val="00A07CE0"/>
    <w:pPr>
      <w:spacing w:after="0" w:line="360" w:lineRule="exact"/>
      <w:ind w:firstLine="709"/>
      <w:jc w:val="both"/>
    </w:pPr>
    <w:rPr>
      <w:rFonts w:ascii="Times New Roman" w:eastAsia="Times New Roman" w:hAnsi="Times New Roman" w:cs="Times New Roman"/>
      <w:sz w:val="24"/>
      <w:szCs w:val="24"/>
      <w:lang w:eastAsia="ru-RU"/>
    </w:rPr>
  </w:style>
  <w:style w:type="character" w:styleId="af6">
    <w:name w:val="Emphasis"/>
    <w:basedOn w:val="a0"/>
    <w:uiPriority w:val="20"/>
    <w:qFormat/>
    <w:rsid w:val="00A07CE0"/>
    <w:rPr>
      <w:i/>
      <w:iCs/>
    </w:rPr>
  </w:style>
  <w:style w:type="paragraph" w:styleId="HTML">
    <w:name w:val="HTML Preformatted"/>
    <w:basedOn w:val="a"/>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07CE0"/>
    <w:rPr>
      <w:rFonts w:ascii="Courier New" w:eastAsia="Times New Roman" w:hAnsi="Courier New" w:cs="Courier New"/>
      <w:sz w:val="20"/>
      <w:szCs w:val="20"/>
      <w:lang w:eastAsia="ru-RU"/>
    </w:rPr>
  </w:style>
  <w:style w:type="character" w:styleId="af7">
    <w:name w:val="footnote reference"/>
    <w:basedOn w:val="a0"/>
    <w:uiPriority w:val="99"/>
    <w:semiHidden/>
    <w:unhideWhenUsed/>
    <w:rsid w:val="000602C4"/>
    <w:rPr>
      <w:vertAlign w:val="superscript"/>
    </w:rPr>
  </w:style>
  <w:style w:type="paragraph" w:styleId="af8">
    <w:name w:val="Revision"/>
    <w:hidden/>
    <w:uiPriority w:val="99"/>
    <w:semiHidden/>
    <w:rsid w:val="003C3026"/>
    <w:pPr>
      <w:spacing w:after="0" w:line="240" w:lineRule="auto"/>
    </w:pPr>
  </w:style>
  <w:style w:type="paragraph" w:styleId="af9">
    <w:name w:val="Normal (Web)"/>
    <w:basedOn w:val="a"/>
    <w:uiPriority w:val="99"/>
    <w:unhideWhenUsed/>
    <w:rsid w:val="001832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Неразрешенное упоминание1"/>
    <w:basedOn w:val="a0"/>
    <w:uiPriority w:val="99"/>
    <w:semiHidden/>
    <w:unhideWhenUsed/>
    <w:rsid w:val="00C34322"/>
    <w:rPr>
      <w:color w:val="605E5C"/>
      <w:shd w:val="clear" w:color="auto" w:fill="E1DFDD"/>
    </w:rPr>
  </w:style>
  <w:style w:type="paragraph" w:styleId="afa">
    <w:name w:val="Body Text"/>
    <w:basedOn w:val="a"/>
    <w:link w:val="afb"/>
    <w:uiPriority w:val="1"/>
    <w:semiHidden/>
    <w:unhideWhenUsed/>
    <w:qFormat/>
    <w:rsid w:val="002B34D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fb">
    <w:name w:val="Основной текст Знак"/>
    <w:basedOn w:val="a0"/>
    <w:link w:val="afa"/>
    <w:uiPriority w:val="1"/>
    <w:semiHidden/>
    <w:rsid w:val="002B34D8"/>
    <w:rPr>
      <w:rFonts w:ascii="Times New Roman" w:eastAsia="Times New Roman" w:hAnsi="Times New Roman" w:cs="Times New Roman"/>
      <w:sz w:val="24"/>
      <w:szCs w:val="24"/>
    </w:rPr>
  </w:style>
  <w:style w:type="paragraph" w:styleId="afc">
    <w:name w:val="No Spacing"/>
    <w:qFormat/>
    <w:rsid w:val="00A86AC8"/>
    <w:pPr>
      <w:spacing w:after="0" w:line="240" w:lineRule="auto"/>
    </w:pPr>
  </w:style>
  <w:style w:type="paragraph" w:customStyle="1" w:styleId="ConsPlusNormal">
    <w:name w:val="ConsPlusNormal"/>
    <w:rsid w:val="00C7397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4">
    <w:name w:val="Table Normal4"/>
    <w:uiPriority w:val="2"/>
    <w:semiHidden/>
    <w:qFormat/>
    <w:rsid w:val="000F096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d">
    <w:name w:val="Unresolved Mention"/>
    <w:basedOn w:val="a0"/>
    <w:uiPriority w:val="99"/>
    <w:semiHidden/>
    <w:unhideWhenUsed/>
    <w:rsid w:val="00775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28710">
      <w:bodyDiv w:val="1"/>
      <w:marLeft w:val="0"/>
      <w:marRight w:val="0"/>
      <w:marTop w:val="0"/>
      <w:marBottom w:val="0"/>
      <w:divBdr>
        <w:top w:val="none" w:sz="0" w:space="0" w:color="auto"/>
        <w:left w:val="none" w:sz="0" w:space="0" w:color="auto"/>
        <w:bottom w:val="none" w:sz="0" w:space="0" w:color="auto"/>
        <w:right w:val="none" w:sz="0" w:space="0" w:color="auto"/>
      </w:divBdr>
    </w:div>
    <w:div w:id="70859196">
      <w:bodyDiv w:val="1"/>
      <w:marLeft w:val="0"/>
      <w:marRight w:val="0"/>
      <w:marTop w:val="0"/>
      <w:marBottom w:val="0"/>
      <w:divBdr>
        <w:top w:val="none" w:sz="0" w:space="0" w:color="auto"/>
        <w:left w:val="none" w:sz="0" w:space="0" w:color="auto"/>
        <w:bottom w:val="none" w:sz="0" w:space="0" w:color="auto"/>
        <w:right w:val="none" w:sz="0" w:space="0" w:color="auto"/>
      </w:divBdr>
    </w:div>
    <w:div w:id="372267620">
      <w:bodyDiv w:val="1"/>
      <w:marLeft w:val="0"/>
      <w:marRight w:val="0"/>
      <w:marTop w:val="0"/>
      <w:marBottom w:val="0"/>
      <w:divBdr>
        <w:top w:val="none" w:sz="0" w:space="0" w:color="auto"/>
        <w:left w:val="none" w:sz="0" w:space="0" w:color="auto"/>
        <w:bottom w:val="none" w:sz="0" w:space="0" w:color="auto"/>
        <w:right w:val="none" w:sz="0" w:space="0" w:color="auto"/>
      </w:divBdr>
    </w:div>
    <w:div w:id="386149122">
      <w:bodyDiv w:val="1"/>
      <w:marLeft w:val="0"/>
      <w:marRight w:val="0"/>
      <w:marTop w:val="0"/>
      <w:marBottom w:val="0"/>
      <w:divBdr>
        <w:top w:val="none" w:sz="0" w:space="0" w:color="auto"/>
        <w:left w:val="none" w:sz="0" w:space="0" w:color="auto"/>
        <w:bottom w:val="none" w:sz="0" w:space="0" w:color="auto"/>
        <w:right w:val="none" w:sz="0" w:space="0" w:color="auto"/>
      </w:divBdr>
    </w:div>
    <w:div w:id="413012951">
      <w:bodyDiv w:val="1"/>
      <w:marLeft w:val="0"/>
      <w:marRight w:val="0"/>
      <w:marTop w:val="0"/>
      <w:marBottom w:val="0"/>
      <w:divBdr>
        <w:top w:val="none" w:sz="0" w:space="0" w:color="auto"/>
        <w:left w:val="none" w:sz="0" w:space="0" w:color="auto"/>
        <w:bottom w:val="none" w:sz="0" w:space="0" w:color="auto"/>
        <w:right w:val="none" w:sz="0" w:space="0" w:color="auto"/>
      </w:divBdr>
    </w:div>
    <w:div w:id="525405013">
      <w:bodyDiv w:val="1"/>
      <w:marLeft w:val="0"/>
      <w:marRight w:val="0"/>
      <w:marTop w:val="0"/>
      <w:marBottom w:val="0"/>
      <w:divBdr>
        <w:top w:val="none" w:sz="0" w:space="0" w:color="auto"/>
        <w:left w:val="none" w:sz="0" w:space="0" w:color="auto"/>
        <w:bottom w:val="none" w:sz="0" w:space="0" w:color="auto"/>
        <w:right w:val="none" w:sz="0" w:space="0" w:color="auto"/>
      </w:divBdr>
    </w:div>
    <w:div w:id="724523687">
      <w:bodyDiv w:val="1"/>
      <w:marLeft w:val="0"/>
      <w:marRight w:val="0"/>
      <w:marTop w:val="0"/>
      <w:marBottom w:val="0"/>
      <w:divBdr>
        <w:top w:val="none" w:sz="0" w:space="0" w:color="auto"/>
        <w:left w:val="none" w:sz="0" w:space="0" w:color="auto"/>
        <w:bottom w:val="none" w:sz="0" w:space="0" w:color="auto"/>
        <w:right w:val="none" w:sz="0" w:space="0" w:color="auto"/>
      </w:divBdr>
    </w:div>
    <w:div w:id="881668453">
      <w:bodyDiv w:val="1"/>
      <w:marLeft w:val="0"/>
      <w:marRight w:val="0"/>
      <w:marTop w:val="0"/>
      <w:marBottom w:val="0"/>
      <w:divBdr>
        <w:top w:val="none" w:sz="0" w:space="0" w:color="auto"/>
        <w:left w:val="none" w:sz="0" w:space="0" w:color="auto"/>
        <w:bottom w:val="none" w:sz="0" w:space="0" w:color="auto"/>
        <w:right w:val="none" w:sz="0" w:space="0" w:color="auto"/>
      </w:divBdr>
    </w:div>
    <w:div w:id="965283252">
      <w:bodyDiv w:val="1"/>
      <w:marLeft w:val="0"/>
      <w:marRight w:val="0"/>
      <w:marTop w:val="0"/>
      <w:marBottom w:val="0"/>
      <w:divBdr>
        <w:top w:val="none" w:sz="0" w:space="0" w:color="auto"/>
        <w:left w:val="none" w:sz="0" w:space="0" w:color="auto"/>
        <w:bottom w:val="none" w:sz="0" w:space="0" w:color="auto"/>
        <w:right w:val="none" w:sz="0" w:space="0" w:color="auto"/>
      </w:divBdr>
    </w:div>
    <w:div w:id="1052849933">
      <w:bodyDiv w:val="1"/>
      <w:marLeft w:val="0"/>
      <w:marRight w:val="0"/>
      <w:marTop w:val="0"/>
      <w:marBottom w:val="0"/>
      <w:divBdr>
        <w:top w:val="none" w:sz="0" w:space="0" w:color="auto"/>
        <w:left w:val="none" w:sz="0" w:space="0" w:color="auto"/>
        <w:bottom w:val="none" w:sz="0" w:space="0" w:color="auto"/>
        <w:right w:val="none" w:sz="0" w:space="0" w:color="auto"/>
      </w:divBdr>
    </w:div>
    <w:div w:id="1054767679">
      <w:bodyDiv w:val="1"/>
      <w:marLeft w:val="0"/>
      <w:marRight w:val="0"/>
      <w:marTop w:val="0"/>
      <w:marBottom w:val="0"/>
      <w:divBdr>
        <w:top w:val="none" w:sz="0" w:space="0" w:color="auto"/>
        <w:left w:val="none" w:sz="0" w:space="0" w:color="auto"/>
        <w:bottom w:val="none" w:sz="0" w:space="0" w:color="auto"/>
        <w:right w:val="none" w:sz="0" w:space="0" w:color="auto"/>
      </w:divBdr>
    </w:div>
    <w:div w:id="1105152494">
      <w:bodyDiv w:val="1"/>
      <w:marLeft w:val="0"/>
      <w:marRight w:val="0"/>
      <w:marTop w:val="0"/>
      <w:marBottom w:val="0"/>
      <w:divBdr>
        <w:top w:val="none" w:sz="0" w:space="0" w:color="auto"/>
        <w:left w:val="none" w:sz="0" w:space="0" w:color="auto"/>
        <w:bottom w:val="none" w:sz="0" w:space="0" w:color="auto"/>
        <w:right w:val="none" w:sz="0" w:space="0" w:color="auto"/>
      </w:divBdr>
    </w:div>
    <w:div w:id="1245723366">
      <w:bodyDiv w:val="1"/>
      <w:marLeft w:val="0"/>
      <w:marRight w:val="0"/>
      <w:marTop w:val="0"/>
      <w:marBottom w:val="0"/>
      <w:divBdr>
        <w:top w:val="none" w:sz="0" w:space="0" w:color="auto"/>
        <w:left w:val="none" w:sz="0" w:space="0" w:color="auto"/>
        <w:bottom w:val="none" w:sz="0" w:space="0" w:color="auto"/>
        <w:right w:val="none" w:sz="0" w:space="0" w:color="auto"/>
      </w:divBdr>
    </w:div>
    <w:div w:id="1495609089">
      <w:bodyDiv w:val="1"/>
      <w:marLeft w:val="0"/>
      <w:marRight w:val="0"/>
      <w:marTop w:val="0"/>
      <w:marBottom w:val="0"/>
      <w:divBdr>
        <w:top w:val="none" w:sz="0" w:space="0" w:color="auto"/>
        <w:left w:val="none" w:sz="0" w:space="0" w:color="auto"/>
        <w:bottom w:val="none" w:sz="0" w:space="0" w:color="auto"/>
        <w:right w:val="none" w:sz="0" w:space="0" w:color="auto"/>
      </w:divBdr>
    </w:div>
    <w:div w:id="1512797470">
      <w:bodyDiv w:val="1"/>
      <w:marLeft w:val="0"/>
      <w:marRight w:val="0"/>
      <w:marTop w:val="0"/>
      <w:marBottom w:val="0"/>
      <w:divBdr>
        <w:top w:val="none" w:sz="0" w:space="0" w:color="auto"/>
        <w:left w:val="none" w:sz="0" w:space="0" w:color="auto"/>
        <w:bottom w:val="none" w:sz="0" w:space="0" w:color="auto"/>
        <w:right w:val="none" w:sz="0" w:space="0" w:color="auto"/>
      </w:divBdr>
    </w:div>
    <w:div w:id="1614895991">
      <w:bodyDiv w:val="1"/>
      <w:marLeft w:val="0"/>
      <w:marRight w:val="0"/>
      <w:marTop w:val="0"/>
      <w:marBottom w:val="0"/>
      <w:divBdr>
        <w:top w:val="none" w:sz="0" w:space="0" w:color="auto"/>
        <w:left w:val="none" w:sz="0" w:space="0" w:color="auto"/>
        <w:bottom w:val="none" w:sz="0" w:space="0" w:color="auto"/>
        <w:right w:val="none" w:sz="0" w:space="0" w:color="auto"/>
      </w:divBdr>
    </w:div>
    <w:div w:id="1639913112">
      <w:bodyDiv w:val="1"/>
      <w:marLeft w:val="0"/>
      <w:marRight w:val="0"/>
      <w:marTop w:val="0"/>
      <w:marBottom w:val="0"/>
      <w:divBdr>
        <w:top w:val="none" w:sz="0" w:space="0" w:color="auto"/>
        <w:left w:val="none" w:sz="0" w:space="0" w:color="auto"/>
        <w:bottom w:val="none" w:sz="0" w:space="0" w:color="auto"/>
        <w:right w:val="none" w:sz="0" w:space="0" w:color="auto"/>
      </w:divBdr>
    </w:div>
    <w:div w:id="1735658101">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10056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2D4D9-0CA6-4B46-A645-2D7463C99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8351</Words>
  <Characters>47604</Characters>
  <Application>Microsoft Office Word</Application>
  <DocSecurity>4</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 Савкин</dc:creator>
  <cp:keywords/>
  <dc:description/>
  <cp:lastModifiedBy>Анатолий Головастов</cp:lastModifiedBy>
  <cp:revision>2</cp:revision>
  <cp:lastPrinted>2024-09-23T09:18:00Z</cp:lastPrinted>
  <dcterms:created xsi:type="dcterms:W3CDTF">2025-12-12T08:34:00Z</dcterms:created>
  <dcterms:modified xsi:type="dcterms:W3CDTF">2025-12-12T08:34:00Z</dcterms:modified>
</cp:coreProperties>
</file>